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7FFA8" w14:textId="77777777" w:rsidR="00F5723F" w:rsidRDefault="00F5723F" w:rsidP="00F5723F">
      <w:pPr>
        <w:pStyle w:val="Annexetitre"/>
        <w:spacing w:before="0"/>
      </w:pPr>
      <w:r w:rsidRPr="007F4CC8">
        <w:t>ANNEX XVI – Instructions for disclosure of risk management objectives and policies, exposures to credit risk, dilution risk and credit quality</w:t>
      </w:r>
    </w:p>
    <w:p w14:paraId="78D7AEF6" w14:textId="77777777" w:rsidR="00F5723F" w:rsidRPr="00F5723F" w:rsidRDefault="00F5723F" w:rsidP="00F5723F"/>
    <w:p w14:paraId="056018E5" w14:textId="2F03A6DD" w:rsidR="00F5723F" w:rsidRPr="007F4CC8" w:rsidRDefault="00F5723F" w:rsidP="0090750A">
      <w:pPr>
        <w:pStyle w:val="ListParagraph"/>
        <w:numPr>
          <w:ilvl w:val="0"/>
          <w:numId w:val="15"/>
        </w:numPr>
        <w:spacing w:after="120"/>
        <w:jc w:val="both"/>
        <w:rPr>
          <w:rFonts w:ascii="Times New Roman" w:hAnsi="Times New Roman"/>
          <w:bCs/>
          <w:sz w:val="24"/>
        </w:rPr>
      </w:pPr>
      <w:del w:id="0" w:author="Author">
        <w:r w:rsidRPr="007F4CC8" w:rsidDel="002363C8">
          <w:rPr>
            <w:rFonts w:ascii="Times New Roman" w:hAnsi="Times New Roman"/>
            <w:sz w:val="24"/>
          </w:rPr>
          <w:delText xml:space="preserve">Annex XV </w:delText>
        </w:r>
        <w:r w:rsidR="003C7180" w:rsidDel="002363C8">
          <w:rPr>
            <w:rFonts w:ascii="Times New Roman" w:hAnsi="Times New Roman"/>
            <w:sz w:val="24"/>
          </w:rPr>
          <w:delText>of the EBA IT solutions</w:delText>
        </w:r>
        <w:r w:rsidRPr="007F4CC8" w:rsidDel="002363C8">
          <w:rPr>
            <w:rFonts w:ascii="Times New Roman" w:hAnsi="Times New Roman"/>
            <w:sz w:val="24"/>
          </w:rPr>
          <w:delText xml:space="preserve"> </w:delText>
        </w:r>
      </w:del>
      <w:ins w:id="1" w:author="Autho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 xml:space="preserve">3172 </w:t>
        </w:r>
      </w:ins>
      <w:r w:rsidRPr="007F4CC8">
        <w:rPr>
          <w:rFonts w:ascii="Times New Roman" w:hAnsi="Times New Roman"/>
          <w:sz w:val="24"/>
        </w:rPr>
        <w:t xml:space="preserve">includes a set of templates that are applicable to all institutions subject to Article 442 </w:t>
      </w:r>
      <w:r w:rsidR="003C7180">
        <w:rPr>
          <w:rFonts w:ascii="Times New Roman" w:hAnsi="Times New Roman"/>
          <w:sz w:val="24"/>
        </w:rPr>
        <w:t xml:space="preserve">of </w:t>
      </w:r>
      <w:r w:rsidR="003C7180" w:rsidRPr="00051895">
        <w:rPr>
          <w:rFonts w:ascii="Times New Roman" w:hAnsi="Times New Roman"/>
          <w:sz w:val="24"/>
        </w:rPr>
        <w:t>Regulation (EU) No 575/2013</w:t>
      </w:r>
      <w:r w:rsidR="003C7180">
        <w:rPr>
          <w:rStyle w:val="FootnoteReference"/>
        </w:rPr>
        <w:footnoteReference w:id="1"/>
      </w:r>
      <w:r w:rsidR="003C7180" w:rsidRPr="00051895">
        <w:rPr>
          <w:rFonts w:ascii="Times New Roman" w:hAnsi="Times New Roman"/>
          <w:sz w:val="24"/>
        </w:rPr>
        <w:t xml:space="preserve">  </w:t>
      </w:r>
      <w:r w:rsidR="003C7180">
        <w:rPr>
          <w:rFonts w:ascii="Times New Roman" w:hAnsi="Times New Roman"/>
          <w:sz w:val="24"/>
        </w:rPr>
        <w:t>(‘</w:t>
      </w:r>
      <w:r w:rsidRPr="007F4CC8">
        <w:rPr>
          <w:rFonts w:ascii="Times New Roman" w:hAnsi="Times New Roman"/>
          <w:sz w:val="24"/>
        </w:rPr>
        <w:t>CRR</w:t>
      </w:r>
      <w:r w:rsidR="003C7180">
        <w:rPr>
          <w:rFonts w:ascii="Times New Roman" w:hAnsi="Times New Roman"/>
          <w:sz w:val="24"/>
        </w:rPr>
        <w:t>’)</w:t>
      </w:r>
      <w:r w:rsidRPr="007F4CC8">
        <w:rPr>
          <w:rFonts w:ascii="Times New Roman" w:hAnsi="Times New Roman"/>
          <w:sz w:val="24"/>
        </w:rPr>
        <w:t xml:space="preserve">. It also includes some additional templates required to large institutions </w:t>
      </w:r>
      <w:r w:rsidRPr="00051895">
        <w:rPr>
          <w:rFonts w:ascii="Times New Roman" w:hAnsi="Times New Roman"/>
          <w:sz w:val="24"/>
        </w:rPr>
        <w:t>that have a ratio between the gross carrying amount of loans and advances that fall under Article 47</w:t>
      </w:r>
      <w:proofErr w:type="gramStart"/>
      <w:r w:rsidRPr="00051895">
        <w:rPr>
          <w:rFonts w:ascii="Times New Roman" w:hAnsi="Times New Roman"/>
          <w:sz w:val="24"/>
        </w:rPr>
        <w:t>a(</w:t>
      </w:r>
      <w:proofErr w:type="gramEnd"/>
      <w:r w:rsidRPr="00051895">
        <w:rPr>
          <w:rFonts w:ascii="Times New Roman" w:hAnsi="Times New Roman"/>
          <w:sz w:val="24"/>
        </w:rPr>
        <w:t>3) of Regulation (EU) No 575/</w:t>
      </w:r>
      <w:proofErr w:type="gramStart"/>
      <w:r w:rsidRPr="00051895">
        <w:rPr>
          <w:rFonts w:ascii="Times New Roman" w:hAnsi="Times New Roman"/>
          <w:sz w:val="24"/>
        </w:rPr>
        <w:t>2013  and</w:t>
      </w:r>
      <w:proofErr w:type="gramEnd"/>
      <w:r w:rsidRPr="00051895">
        <w:rPr>
          <w:rFonts w:ascii="Times New Roman" w:hAnsi="Times New Roman"/>
          <w:sz w:val="24"/>
        </w:rPr>
        <w:t xml:space="preserve"> the total gross carrying amount of loans and advances that fall under Article 47</w:t>
      </w:r>
      <w:proofErr w:type="gramStart"/>
      <w:r w:rsidRPr="00051895">
        <w:rPr>
          <w:rFonts w:ascii="Times New Roman" w:hAnsi="Times New Roman"/>
          <w:sz w:val="24"/>
        </w:rPr>
        <w:t>a(</w:t>
      </w:r>
      <w:proofErr w:type="gramEnd"/>
      <w:r w:rsidRPr="00051895">
        <w:rPr>
          <w:rFonts w:ascii="Times New Roman" w:hAnsi="Times New Roman"/>
          <w:sz w:val="24"/>
        </w:rPr>
        <w:t xml:space="preserve">1) of Regulation (EU) No 575/2013 </w:t>
      </w:r>
      <w:r w:rsidRPr="007F4CC8">
        <w:rPr>
          <w:rFonts w:ascii="Times New Roman" w:hAnsi="Times New Roman"/>
          <w:sz w:val="24"/>
        </w:rPr>
        <w:t>equal to or higher than 5%. For the purpose of this ratio, and of the templates included in</w:t>
      </w:r>
      <w:del w:id="2" w:author="Author">
        <w:r w:rsidRPr="007F4CC8" w:rsidDel="002363C8">
          <w:rPr>
            <w:rFonts w:ascii="Times New Roman" w:hAnsi="Times New Roman"/>
            <w:sz w:val="24"/>
          </w:rPr>
          <w:delText xml:space="preserve"> Annex XV</w:delText>
        </w:r>
      </w:del>
      <w:ins w:id="3" w:author="Author">
        <w:r w:rsidR="002363C8">
          <w:rPr>
            <w:rFonts w:ascii="Times New Roman" w:hAnsi="Times New Roman"/>
            <w:sz w:val="24"/>
          </w:rPr>
          <w:t xml:space="preserve"> Section 8 – ‘Disclosure of credit risk quality’ of Annex I to the Commission Implementing Regulation (EU) 2024/</w:t>
        </w:r>
        <w:r w:rsidR="00B502D2">
          <w:rPr>
            <w:rFonts w:ascii="Times New Roman" w:hAnsi="Times New Roman"/>
            <w:sz w:val="24"/>
          </w:rPr>
          <w:t>3172</w:t>
        </w:r>
        <w:r w:rsidR="002363C8">
          <w:rPr>
            <w:rFonts w:ascii="Times New Roman" w:hAnsi="Times New Roman"/>
            <w:sz w:val="24"/>
          </w:rPr>
          <w:t xml:space="preserve"> </w:t>
        </w:r>
      </w:ins>
      <w:r w:rsidRPr="007F4CC8">
        <w:rPr>
          <w:rFonts w:ascii="Times New Roman" w:hAnsi="Times New Roman"/>
          <w:sz w:val="24"/>
        </w:rPr>
        <w:t>,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14:paraId="52A7B0AE" w14:textId="23C78B2C"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The additional templates are required to convey sufficiently comprehensive and comparable information for users of that information to assess the risk profiles of institutions. For this reason, when reading these instructions, institutions shall </w:t>
      </w:r>
      <w:proofErr w:type="gramStart"/>
      <w:r w:rsidRPr="007F4CC8">
        <w:rPr>
          <w:rFonts w:ascii="Times New Roman" w:hAnsi="Times New Roman"/>
          <w:sz w:val="24"/>
        </w:rPr>
        <w:t>take into account</w:t>
      </w:r>
      <w:proofErr w:type="gramEnd"/>
      <w:r w:rsidRPr="007F4CC8">
        <w:rPr>
          <w:rFonts w:ascii="Times New Roman" w:hAnsi="Times New Roman"/>
          <w:sz w:val="24"/>
        </w:rPr>
        <w:t xml:space="preserve"> the proportionality criteria included in Article 9 of </w:t>
      </w:r>
      <w:del w:id="4" w:author="Author">
        <w:r w:rsidRPr="007F4CC8" w:rsidDel="00FD263A">
          <w:rPr>
            <w:rFonts w:ascii="Times New Roman" w:hAnsi="Times New Roman"/>
            <w:sz w:val="24"/>
          </w:rPr>
          <w:delText xml:space="preserve">this </w:delText>
        </w:r>
      </w:del>
      <w:ins w:id="5" w:author="Author">
        <w:r w:rsidR="00FD263A">
          <w:rPr>
            <w:rFonts w:ascii="Times New Roman" w:hAnsi="Times New Roman"/>
            <w:sz w:val="24"/>
          </w:rPr>
          <w:t xml:space="preserve">the </w:t>
        </w:r>
        <w:r w:rsidR="00B502D2">
          <w:rPr>
            <w:rFonts w:ascii="Times New Roman" w:hAnsi="Times New Roman"/>
            <w:sz w:val="24"/>
          </w:rPr>
          <w:t xml:space="preserve">Commission </w:t>
        </w:r>
      </w:ins>
      <w:r w:rsidR="00FF7834">
        <w:rPr>
          <w:rFonts w:ascii="Times New Roman" w:hAnsi="Times New Roman"/>
          <w:sz w:val="24"/>
        </w:rPr>
        <w:t>I</w:t>
      </w:r>
      <w:r w:rsidRPr="007F4CC8">
        <w:rPr>
          <w:rFonts w:ascii="Times New Roman" w:hAnsi="Times New Roman"/>
          <w:sz w:val="24"/>
        </w:rPr>
        <w:t xml:space="preserve">mplementing </w:t>
      </w:r>
      <w:r w:rsidR="00FF7834">
        <w:rPr>
          <w:rFonts w:ascii="Times New Roman" w:hAnsi="Times New Roman"/>
          <w:sz w:val="24"/>
        </w:rPr>
        <w:t>R</w:t>
      </w:r>
      <w:r w:rsidRPr="007F4CC8">
        <w:rPr>
          <w:rFonts w:ascii="Times New Roman" w:hAnsi="Times New Roman"/>
          <w:sz w:val="24"/>
        </w:rPr>
        <w:t>egulation</w:t>
      </w:r>
      <w:ins w:id="6" w:author="Author">
        <w:r w:rsidR="00FD263A">
          <w:rPr>
            <w:rFonts w:ascii="Times New Roman" w:hAnsi="Times New Roman"/>
            <w:sz w:val="24"/>
          </w:rPr>
          <w:t xml:space="preserve"> (EU) 2024/</w:t>
        </w:r>
        <w:r w:rsidR="00B502D2">
          <w:rPr>
            <w:rFonts w:ascii="Times New Roman" w:hAnsi="Times New Roman"/>
            <w:sz w:val="24"/>
          </w:rPr>
          <w:t>3172</w:t>
        </w:r>
      </w:ins>
      <w:r w:rsidRPr="007F4CC8">
        <w:rPr>
          <w:rFonts w:ascii="Times New Roman" w:hAnsi="Times New Roman"/>
          <w:sz w:val="24"/>
        </w:rPr>
        <w:t>.</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CRA: General qualitative information about credit risk</w:t>
      </w:r>
    </w:p>
    <w:p w14:paraId="4064BFA1" w14:textId="2EEC15A8"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2"/>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to complete </w:t>
      </w:r>
      <w:r>
        <w:rPr>
          <w:rFonts w:ascii="Times New Roman" w:hAnsi="Times New Roman"/>
          <w:bCs/>
          <w:sz w:val="24"/>
        </w:rPr>
        <w:t xml:space="preserve">table EU </w:t>
      </w:r>
      <w:r w:rsidRPr="007F4CC8">
        <w:rPr>
          <w:rFonts w:ascii="Times New Roman" w:hAnsi="Times New Roman"/>
          <w:bCs/>
          <w:sz w:val="24"/>
        </w:rPr>
        <w:t>CRA which is presented in</w:t>
      </w:r>
      <w:del w:id="7" w:author="Author">
        <w:r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8"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ins>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w:t>
            </w:r>
            <w:r w:rsidRPr="007F4CC8">
              <w:t>a</w:t>
            </w:r>
            <w:r>
              <w:t>)</w:t>
            </w:r>
          </w:p>
        </w:tc>
        <w:tc>
          <w:tcPr>
            <w:tcW w:w="7655" w:type="dxa"/>
          </w:tcPr>
          <w:p w14:paraId="4A71DB42" w14:textId="77777777" w:rsidR="00F5723F" w:rsidRPr="007F4CC8" w:rsidRDefault="00F5723F" w:rsidP="00D819DE">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lastRenderedPageBreak/>
              <w:t>(</w:t>
            </w:r>
            <w:r w:rsidRPr="007F4CC8">
              <w:t>b</w:t>
            </w:r>
            <w:r>
              <w:t>)</w:t>
            </w:r>
          </w:p>
        </w:tc>
        <w:tc>
          <w:tcPr>
            <w:tcW w:w="7655" w:type="dxa"/>
          </w:tcPr>
          <w:p w14:paraId="1124163C" w14:textId="77777777" w:rsidR="00F5723F" w:rsidRPr="007F4CC8" w:rsidRDefault="00F5723F" w:rsidP="00D819DE">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w:t>
            </w:r>
            <w:r w:rsidRPr="007F4CC8">
              <w:t>c</w:t>
            </w:r>
            <w:r>
              <w:t>)</w:t>
            </w:r>
          </w:p>
        </w:tc>
        <w:tc>
          <w:tcPr>
            <w:tcW w:w="7655" w:type="dxa"/>
          </w:tcPr>
          <w:p w14:paraId="0D35E91F" w14:textId="77777777" w:rsidR="00F5723F" w:rsidRPr="007F4CC8" w:rsidRDefault="00F5723F" w:rsidP="00D819DE">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w:t>
            </w:r>
            <w:r w:rsidRPr="007F4CC8">
              <w:t>d</w:t>
            </w:r>
            <w:r>
              <w:t>)</w:t>
            </w:r>
          </w:p>
        </w:tc>
        <w:tc>
          <w:tcPr>
            <w:tcW w:w="7655" w:type="dxa"/>
          </w:tcPr>
          <w:p w14:paraId="2C2F83A1" w14:textId="77777777" w:rsidR="00F5723F" w:rsidRPr="007F4CC8" w:rsidRDefault="00F5723F" w:rsidP="00D819DE">
            <w:pPr>
              <w:pStyle w:val="Applicationdirecte"/>
              <w:spacing w:before="0"/>
            </w:pPr>
            <w:r w:rsidRPr="007F4CC8">
              <w:t>When informing on the authority, status and other arrangements for the risk management function in accordance with point (b) of Article 435(1) CRR, the relationships between credit risk management, risk control, compliance and internal audit functions.</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CRB: Additional disclosure related to the credit quality of assets</w:t>
      </w:r>
    </w:p>
    <w:p w14:paraId="599D9493" w14:textId="200A6CD6"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table EU </w:t>
      </w:r>
      <w:r w:rsidRPr="007F4CC8">
        <w:rPr>
          <w:rFonts w:ascii="Times New Roman" w:hAnsi="Times New Roman"/>
          <w:bCs/>
          <w:sz w:val="24"/>
        </w:rPr>
        <w:t>CRB which is presented in</w:t>
      </w:r>
      <w:del w:id="9" w:author="Author">
        <w:r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10"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ins>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w:t>
            </w:r>
            <w:r w:rsidRPr="007F4CC8">
              <w:t>a</w:t>
            </w:r>
            <w:r>
              <w:t>)</w:t>
            </w:r>
          </w:p>
        </w:tc>
        <w:tc>
          <w:tcPr>
            <w:tcW w:w="7655" w:type="dxa"/>
          </w:tcPr>
          <w:p w14:paraId="5FA504D0" w14:textId="77777777" w:rsidR="00F5723F" w:rsidRPr="007F4CC8" w:rsidRDefault="00F5723F" w:rsidP="00D819DE">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w:t>
            </w:r>
            <w:r w:rsidRPr="007F4CC8">
              <w:t>b</w:t>
            </w:r>
            <w:r>
              <w:t>)</w:t>
            </w:r>
          </w:p>
        </w:tc>
        <w:tc>
          <w:tcPr>
            <w:tcW w:w="7655" w:type="dxa"/>
          </w:tcPr>
          <w:p w14:paraId="611B47FB" w14:textId="77777777" w:rsidR="00F5723F" w:rsidRPr="007F4CC8" w:rsidRDefault="00F5723F" w:rsidP="00D819DE">
            <w:pPr>
              <w:pStyle w:val="Fait"/>
              <w:spacing w:before="0" w:after="120"/>
            </w:pPr>
            <w:r w:rsidRPr="007F4CC8">
              <w:t>The extent of past-due exposures (more than 90 days) that are not considered to be impaired and the reasons for this.</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w:t>
            </w:r>
            <w:r w:rsidRPr="007F4CC8">
              <w:t>c</w:t>
            </w:r>
            <w:r>
              <w:t>)</w:t>
            </w:r>
          </w:p>
        </w:tc>
        <w:tc>
          <w:tcPr>
            <w:tcW w:w="7655" w:type="dxa"/>
          </w:tcPr>
          <w:p w14:paraId="3ED08BDE" w14:textId="77777777" w:rsidR="00F5723F" w:rsidRPr="007F4CC8" w:rsidRDefault="00F5723F" w:rsidP="00D819DE">
            <w:pPr>
              <w:pStyle w:val="Applicationdirecte"/>
              <w:spacing w:before="0"/>
            </w:pPr>
            <w:r w:rsidRPr="007F4CC8">
              <w:t>Description of methods used for determining general and specific credit risk adjustments.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w:t>
            </w:r>
            <w:r w:rsidRPr="007F4CC8">
              <w:t>d</w:t>
            </w:r>
            <w:r>
              <w:t>)</w:t>
            </w:r>
          </w:p>
        </w:tc>
        <w:tc>
          <w:tcPr>
            <w:tcW w:w="7655" w:type="dxa"/>
          </w:tcPr>
          <w:p w14:paraId="25676241" w14:textId="77777777" w:rsidR="00F5723F" w:rsidRPr="007F4CC8" w:rsidRDefault="00F5723F" w:rsidP="00D819DE">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 Performing and non-performing exposures and related provisions</w:t>
      </w:r>
    </w:p>
    <w:p w14:paraId="1E9C3A89" w14:textId="1F81D2AF"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CR1 which is presented in</w:t>
      </w:r>
      <w:del w:id="11" w:author="Author">
        <w:r w:rsidRPr="007F4CC8" w:rsidDel="002363C8">
          <w:rPr>
            <w:rFonts w:ascii="Times New Roman" w:hAnsi="Times New Roman"/>
            <w:bCs/>
            <w:sz w:val="24"/>
          </w:rPr>
          <w:delText xml:space="preserve"> Annex XV </w:delText>
        </w:r>
        <w:r w:rsidR="00FF7834" w:rsidDel="002363C8">
          <w:rPr>
            <w:rFonts w:ascii="Times New Roman" w:hAnsi="Times New Roman"/>
            <w:sz w:val="24"/>
          </w:rPr>
          <w:delText>of the EBA IT solutions</w:delText>
        </w:r>
      </w:del>
      <w:ins w:id="12"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ins>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rsidRPr="007F4CC8">
              <w:t>005</w:t>
            </w:r>
          </w:p>
        </w:tc>
        <w:tc>
          <w:tcPr>
            <w:tcW w:w="7655" w:type="dxa"/>
          </w:tcPr>
          <w:p w14:paraId="2592D68D" w14:textId="77777777" w:rsidR="00F5723F" w:rsidRPr="007F4CC8" w:rsidRDefault="00F5723F" w:rsidP="00D819DE">
            <w:pPr>
              <w:pStyle w:val="Applicationdirecte"/>
              <w:spacing w:before="0"/>
              <w:rPr>
                <w:b/>
              </w:rPr>
            </w:pPr>
            <w:r w:rsidRPr="007F4CC8">
              <w:rPr>
                <w:b/>
              </w:rPr>
              <w:t>Cash balances at central banks and other demand deposits</w:t>
            </w:r>
          </w:p>
          <w:p w14:paraId="0D3DA0F0" w14:textId="5734C2CC" w:rsidR="00F5723F" w:rsidRPr="007F4CC8" w:rsidRDefault="00F5723F" w:rsidP="00D819DE">
            <w:pPr>
              <w:pStyle w:val="Applicationdirecte"/>
              <w:spacing w:before="0"/>
            </w:pPr>
            <w:r w:rsidRPr="007F4CC8">
              <w:t xml:space="preserve">Institutions shall disclose this information in line with the information reported in </w:t>
            </w:r>
            <w:ins w:id="13" w:author="Author">
              <w:r w:rsidR="00B502D2">
                <w:t>the IT solutions (</w:t>
              </w:r>
            </w:ins>
            <w:r w:rsidRPr="007F4CC8">
              <w:t>Annexes III and IV</w:t>
            </w:r>
            <w:ins w:id="14" w:author="Author">
              <w:r w:rsidR="00B502D2">
                <w:t>)</w:t>
              </w:r>
            </w:ins>
            <w:r w:rsidRPr="007F4CC8">
              <w:t xml:space="preserve"> to Commission Implementing Regulation (EU)</w:t>
            </w:r>
            <w:del w:id="15" w:author="Author">
              <w:r w:rsidRPr="007F4CC8" w:rsidDel="00FD263A">
                <w:delText xml:space="preserve"> 680/2014</w:delText>
              </w:r>
              <w:r w:rsidRPr="007F4CC8" w:rsidDel="00FD263A">
                <w:rPr>
                  <w:rStyle w:val="FootnoteReference"/>
                </w:rPr>
                <w:footnoteReference w:id="3"/>
              </w:r>
            </w:del>
            <w:ins w:id="18" w:author="Author">
              <w:r w:rsidR="00FD263A">
                <w:t>2024/</w:t>
              </w:r>
              <w:r w:rsidR="00B502D2">
                <w:t>3117</w:t>
              </w:r>
            </w:ins>
            <w:r w:rsidRPr="007F4CC8">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rsidRPr="007F4CC8">
              <w:t>010</w:t>
            </w:r>
          </w:p>
        </w:tc>
        <w:tc>
          <w:tcPr>
            <w:tcW w:w="7655" w:type="dxa"/>
          </w:tcPr>
          <w:p w14:paraId="7329779E" w14:textId="77777777" w:rsidR="00F5723F" w:rsidRPr="007F4CC8" w:rsidRDefault="00F5723F" w:rsidP="00D819DE">
            <w:pPr>
              <w:pStyle w:val="Applicationdirecte"/>
              <w:spacing w:before="0"/>
              <w:rPr>
                <w:b/>
              </w:rPr>
            </w:pPr>
            <w:r w:rsidRPr="007F4CC8">
              <w:rPr>
                <w:b/>
              </w:rPr>
              <w:t>Loans and advances</w:t>
            </w:r>
          </w:p>
          <w:p w14:paraId="18DEF019" w14:textId="71739E06" w:rsidR="00F5723F" w:rsidRPr="007F4CC8" w:rsidRDefault="00F5723F" w:rsidP="00D819DE">
            <w:pPr>
              <w:pStyle w:val="Applicationdirecte"/>
              <w:spacing w:before="0"/>
            </w:pPr>
            <w:r w:rsidRPr="007F4CC8">
              <w:t>Loans and advances are debt instruments held by the institutions that are not securities; this item includes ‘loans’ in accordance with Regulation (EU) 1071/2013 (“ECB BSI Regulation”)</w:t>
            </w:r>
            <w:r w:rsidRPr="007F4CC8">
              <w:rPr>
                <w:rStyle w:val="FootnoteReference"/>
              </w:rPr>
              <w:footnoteReference w:id="4"/>
            </w:r>
            <w:r w:rsidRPr="007F4CC8">
              <w:t xml:space="preserve"> as well as advances that cannot be classified as ‘loans’ in accordance with the ECB BSI Regulation, as defined in </w:t>
            </w:r>
            <w:ins w:id="19" w:author="Author">
              <w:r w:rsidR="00B502D2">
                <w:t>IT solutions (</w:t>
              </w:r>
            </w:ins>
            <w:r w:rsidRPr="007F4CC8">
              <w:t>paragraph 32 of Part 1 of Annex V</w:t>
            </w:r>
            <w:ins w:id="20" w:author="Author">
              <w:r w:rsidR="00B502D2">
                <w:t>)</w:t>
              </w:r>
            </w:ins>
            <w:r w:rsidRPr="007F4CC8">
              <w:t xml:space="preserve"> to Commission Implementing Regulation (EU)</w:t>
            </w:r>
            <w:del w:id="21" w:author="Author">
              <w:r w:rsidRPr="007F4CC8" w:rsidDel="00FD263A">
                <w:delText xml:space="preserve"> 680/2014</w:delText>
              </w:r>
            </w:del>
            <w:ins w:id="22" w:author="Author">
              <w:r w:rsidR="00FD263A" w:rsidRPr="00FD263A">
                <w:t>2024/</w:t>
              </w:r>
              <w:r w:rsidR="00B502D2">
                <w:t>3117</w:t>
              </w:r>
            </w:ins>
            <w:r w:rsidRPr="007F4CC8">
              <w:t>, but excluding loans and advances classified as held for sale, cash balances at central banks and other demand deposits</w:t>
            </w:r>
            <w:r w:rsidRPr="007F4CC8">
              <w:rPr>
                <w:sz w:val="22"/>
                <w:szCs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rsidRPr="007F4CC8">
              <w:t>020 – 060, 080, 100 – 140, 160 –210</w:t>
            </w:r>
          </w:p>
        </w:tc>
        <w:tc>
          <w:tcPr>
            <w:tcW w:w="7655" w:type="dxa"/>
          </w:tcPr>
          <w:p w14:paraId="1F43D4C7" w14:textId="77777777" w:rsidR="00F5723F" w:rsidRPr="007F4CC8" w:rsidRDefault="00F5723F" w:rsidP="00D819DE">
            <w:pPr>
              <w:pStyle w:val="Applicationdirecte"/>
              <w:spacing w:before="0"/>
              <w:rPr>
                <w:b/>
              </w:rPr>
            </w:pPr>
            <w:r w:rsidRPr="007F4CC8">
              <w:rPr>
                <w:b/>
              </w:rPr>
              <w:t>Counterparty breakdown</w:t>
            </w:r>
          </w:p>
          <w:p w14:paraId="08469B88" w14:textId="5AF196A3" w:rsidR="00F5723F" w:rsidRPr="007F4CC8" w:rsidRDefault="00F5723F" w:rsidP="00D819DE">
            <w:pPr>
              <w:pStyle w:val="Applicationdirecte"/>
              <w:spacing w:before="0"/>
            </w:pPr>
            <w:r w:rsidRPr="007F4CC8">
              <w:t xml:space="preserve">Institutions shall apply the breakdown by counterparty as defined in </w:t>
            </w:r>
            <w:ins w:id="23" w:author="Author">
              <w:r w:rsidR="00B502D2">
                <w:t>IT solutions (</w:t>
              </w:r>
            </w:ins>
            <w:r w:rsidRPr="007F4CC8">
              <w:t>paragraph 42 of Part 1 of Annex V</w:t>
            </w:r>
            <w:ins w:id="24" w:author="Author">
              <w:r w:rsidR="00B502D2">
                <w:t>)</w:t>
              </w:r>
            </w:ins>
            <w:r w:rsidRPr="007F4CC8">
              <w:t xml:space="preserve"> to Commission Implementing Regulation (EU)</w:t>
            </w:r>
            <w:del w:id="25" w:author="Author">
              <w:r w:rsidRPr="007F4CC8" w:rsidDel="00FD263A">
                <w:delText xml:space="preserve"> 680/2014</w:delText>
              </w:r>
            </w:del>
            <w:ins w:id="26" w:author="Author">
              <w:r w:rsidR="00FD263A" w:rsidRPr="00FD263A">
                <w:t>2024/</w:t>
              </w:r>
              <w:r w:rsidR="00B502D2">
                <w:t>3117</w:t>
              </w:r>
            </w:ins>
            <w:r w:rsidRPr="007F4CC8">
              <w:t>.</w:t>
            </w:r>
          </w:p>
          <w:p w14:paraId="17C95D97"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03681D37" w14:textId="6E479936"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As defined in </w:t>
            </w:r>
            <w:ins w:id="27" w:author="Author">
              <w:r w:rsidR="00B502D2">
                <w:rPr>
                  <w:rFonts w:ascii="Times New Roman" w:eastAsia="Times New Roman" w:hAnsi="Times New Roman" w:cs="Times New Roman"/>
                  <w:sz w:val="24"/>
                </w:rPr>
                <w:t>IT solutions (</w:t>
              </w:r>
            </w:ins>
            <w:r w:rsidRPr="007F4CC8">
              <w:rPr>
                <w:rFonts w:ascii="Times New Roman" w:eastAsia="Times New Roman" w:hAnsi="Times New Roman" w:cs="Times New Roman"/>
                <w:sz w:val="24"/>
              </w:rPr>
              <w:t>paragraph 5(i) of Part 1 of Annex V</w:t>
            </w:r>
            <w:ins w:id="28" w:author="Author">
              <w:r w:rsidR="00B502D2">
                <w:rPr>
                  <w:rFonts w:ascii="Times New Roman" w:eastAsia="Times New Roman" w:hAnsi="Times New Roman" w:cs="Times New Roman"/>
                  <w:sz w:val="24"/>
                </w:rPr>
                <w:t>)</w:t>
              </w:r>
            </w:ins>
            <w:r w:rsidRPr="007F4CC8">
              <w:rPr>
                <w:rFonts w:ascii="Times New Roman" w:eastAsia="Times New Roman" w:hAnsi="Times New Roman" w:cs="Times New Roman"/>
                <w:sz w:val="24"/>
              </w:rPr>
              <w:t xml:space="preserve"> to Commission Implementing Regulation (EU)</w:t>
            </w:r>
            <w:del w:id="29" w:author="Author">
              <w:r w:rsidRPr="007F4CC8" w:rsidDel="00FD263A">
                <w:rPr>
                  <w:rFonts w:ascii="Times New Roman" w:eastAsia="Times New Roman" w:hAnsi="Times New Roman" w:cs="Times New Roman"/>
                  <w:sz w:val="24"/>
                </w:rPr>
                <w:delText xml:space="preserve"> 680/2014</w:delText>
              </w:r>
            </w:del>
            <w:ins w:id="30" w:author="Author">
              <w:r w:rsidR="00FD263A" w:rsidRPr="00FD263A">
                <w:rPr>
                  <w:rFonts w:ascii="Times New Roman" w:eastAsia="Times New Roman" w:hAnsi="Times New Roman" w:cs="Times New Roman"/>
                  <w:sz w:val="24"/>
                </w:rPr>
                <w:t>2024/</w:t>
              </w:r>
              <w:r w:rsidR="00B502D2">
                <w:rPr>
                  <w:rFonts w:ascii="Times New Roman" w:eastAsia="Times New Roman" w:hAnsi="Times New Roman" w:cs="Times New Roman"/>
                  <w:sz w:val="24"/>
                </w:rPr>
                <w:t>3117</w:t>
              </w:r>
            </w:ins>
            <w:r w:rsidR="00FF7834">
              <w:rPr>
                <w:rFonts w:ascii="Times New Roman" w:eastAsia="Times New Roman" w:hAnsi="Times New Roman" w:cs="Times New Roman"/>
                <w:sz w:val="24"/>
              </w:rPr>
              <w:t>.</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C5C2EBD" w14:textId="596D01D1" w:rsidR="00F5723F" w:rsidRPr="007F4CC8" w:rsidRDefault="00F5723F" w:rsidP="00D819DE">
            <w:pPr>
              <w:pStyle w:val="Applicationdirecte"/>
              <w:spacing w:before="0"/>
            </w:pPr>
            <w:r w:rsidRPr="007F4CC8">
              <w:t>Debt securities are debt instruments held by the institution issued as securities that are not loans in accordance with the ECB BSI Regulation, as defined in</w:t>
            </w:r>
            <w:ins w:id="31" w:author="Author">
              <w:r w:rsidR="00B502D2">
                <w:t xml:space="preserve"> IT solutions</w:t>
              </w:r>
            </w:ins>
            <w:r w:rsidRPr="007F4CC8">
              <w:t xml:space="preserve"> </w:t>
            </w:r>
            <w:ins w:id="32" w:author="Author">
              <w:r w:rsidR="00B502D2">
                <w:t>(</w:t>
              </w:r>
            </w:ins>
            <w:r w:rsidRPr="007F4CC8">
              <w:t>paragraph 31 of Part 1 of Annex V</w:t>
            </w:r>
            <w:ins w:id="33" w:author="Author">
              <w:r w:rsidR="00B502D2">
                <w:t>)</w:t>
              </w:r>
            </w:ins>
            <w:r w:rsidRPr="007F4CC8">
              <w:t xml:space="preserve"> to Commission Implementing Regulation (EU)</w:t>
            </w:r>
            <w:del w:id="34" w:author="Author">
              <w:r w:rsidRPr="007F4CC8" w:rsidDel="00FD263A">
                <w:delText xml:space="preserve"> 680/2014</w:delText>
              </w:r>
            </w:del>
            <w:ins w:id="35" w:author="Author">
              <w:r w:rsidR="00FD263A" w:rsidRPr="00FD263A">
                <w:t>2024/</w:t>
              </w:r>
              <w:r w:rsidR="00B502D2">
                <w:t>3117</w:t>
              </w:r>
            </w:ins>
            <w:r w:rsidRPr="007F4CC8">
              <w:t>.</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254BFB6E" w14:textId="77777777" w:rsidR="00F5723F" w:rsidRPr="007F4CC8" w:rsidRDefault="00F5723F" w:rsidP="00D819DE">
            <w:pPr>
              <w:pStyle w:val="Applicationdirecte"/>
              <w:spacing w:before="0"/>
            </w:pPr>
            <w:r w:rsidRPr="007F4CC8">
              <w:t>Off-balance sheet exposures shall include the off-balance sheet items listed in Annex I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rsidRPr="007F4CC8">
              <w:t>a</w:t>
            </w:r>
          </w:p>
        </w:tc>
        <w:tc>
          <w:tcPr>
            <w:tcW w:w="7655" w:type="dxa"/>
          </w:tcPr>
          <w:p w14:paraId="2A2E7058"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performing exposures</w:t>
            </w:r>
          </w:p>
          <w:p w14:paraId="5298A0DB" w14:textId="59AB04CB" w:rsidR="00F5723F" w:rsidRPr="007F4CC8" w:rsidRDefault="00F5723F" w:rsidP="00D819DE">
            <w:pPr>
              <w:pStyle w:val="Fait"/>
              <w:spacing w:before="0" w:after="120"/>
            </w:pPr>
            <w:r w:rsidRPr="007F4CC8">
              <w:t>Gross carrying amount as defined in</w:t>
            </w:r>
            <w:ins w:id="36" w:author="Author">
              <w:r w:rsidR="00B502D2">
                <w:t xml:space="preserve"> IT solutions</w:t>
              </w:r>
            </w:ins>
            <w:r w:rsidRPr="007F4CC8">
              <w:t xml:space="preserve"> </w:t>
            </w:r>
            <w:ins w:id="37" w:author="Author">
              <w:r w:rsidR="00B502D2">
                <w:t>(</w:t>
              </w:r>
            </w:ins>
            <w:r w:rsidRPr="007F4CC8">
              <w:t>paragraph 34 of Part 1 of Annex V</w:t>
            </w:r>
            <w:ins w:id="38" w:author="Author">
              <w:r w:rsidR="00B502D2">
                <w:t>)</w:t>
              </w:r>
            </w:ins>
            <w:r w:rsidRPr="007F4CC8">
              <w:t xml:space="preserve"> to Commission Implementing Regulation (EU)</w:t>
            </w:r>
            <w:del w:id="39" w:author="Author">
              <w:r w:rsidRPr="007F4CC8" w:rsidDel="00FD263A">
                <w:delText xml:space="preserve"> 680/2014</w:delText>
              </w:r>
            </w:del>
            <w:ins w:id="40" w:author="Author">
              <w:r w:rsidR="00FD263A" w:rsidRPr="00FD263A">
                <w:t>2024/</w:t>
              </w:r>
              <w:r w:rsidR="00B502D2">
                <w:t>3117</w:t>
              </w:r>
            </w:ins>
            <w:r w:rsidRPr="007F4CC8">
              <w:t>; nominal</w:t>
            </w:r>
            <w:r w:rsidRPr="007F4CC8">
              <w:rPr>
                <w:i/>
              </w:rPr>
              <w:t xml:space="preserve"> </w:t>
            </w:r>
            <w:r w:rsidRPr="00FF7834">
              <w:rPr>
                <w:iCs/>
              </w:rPr>
              <w:t>amount as defined in</w:t>
            </w:r>
            <w:ins w:id="41" w:author="Author">
              <w:r w:rsidR="00B502D2">
                <w:rPr>
                  <w:iCs/>
                </w:rPr>
                <w:t xml:space="preserve"> IT solutions</w:t>
              </w:r>
            </w:ins>
            <w:r w:rsidRPr="00FF7834">
              <w:rPr>
                <w:iCs/>
              </w:rPr>
              <w:t xml:space="preserve"> </w:t>
            </w:r>
            <w:ins w:id="42" w:author="Author">
              <w:r w:rsidR="00B502D2">
                <w:rPr>
                  <w:iCs/>
                </w:rPr>
                <w:t>(</w:t>
              </w:r>
            </w:ins>
            <w:r w:rsidRPr="00FF7834">
              <w:rPr>
                <w:iCs/>
              </w:rPr>
              <w:t>paragraph 118 of Part 2 of Annex V</w:t>
            </w:r>
            <w:ins w:id="43" w:author="Author">
              <w:r w:rsidR="00B502D2">
                <w:rPr>
                  <w:iCs/>
                </w:rPr>
                <w:t>)</w:t>
              </w:r>
            </w:ins>
            <w:r w:rsidRPr="00FF7834">
              <w:rPr>
                <w:iCs/>
              </w:rPr>
              <w:t xml:space="preserve"> to Commission Implementing Regulation (EU) </w:t>
            </w:r>
            <w:ins w:id="44" w:author="Author">
              <w:r w:rsidR="00FD263A" w:rsidRPr="00FD263A">
                <w:t>2024/</w:t>
              </w:r>
              <w:r w:rsidR="00B502D2">
                <w:t>3117</w:t>
              </w:r>
            </w:ins>
            <w:del w:id="45" w:author="Author">
              <w:r w:rsidRPr="00FF7834" w:rsidDel="00FD263A">
                <w:rPr>
                  <w:iCs/>
                </w:rPr>
                <w:delText>680/2014</w:delText>
              </w:r>
            </w:del>
            <w:r w:rsidR="00FF7834">
              <w:rPr>
                <w:iCs/>
              </w:rPr>
              <w:t>.</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sidRPr="007F4CC8">
              <w:rPr>
                <w:color w:val="000000"/>
              </w:rPr>
              <w:t>b, c, e, f, h, i, k and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14:paraId="6BEE23D1" w14:textId="77777777" w:rsidR="00F5723F" w:rsidRPr="007F4CC8" w:rsidRDefault="00F5723F" w:rsidP="00D819DE">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29E0F5CC" w14:textId="77777777" w:rsidR="00F5723F" w:rsidRPr="007F4CC8" w:rsidRDefault="00F5723F" w:rsidP="00D819DE">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5"/>
            </w:r>
            <w:r w:rsidRPr="007F4CC8">
              <w:t xml:space="preserve"> on the annual accounts and consolidated accounts of banks and other financial institutions.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rsidRPr="007F4CC8">
              <w:t>d</w:t>
            </w:r>
          </w:p>
        </w:tc>
        <w:tc>
          <w:tcPr>
            <w:tcW w:w="7655" w:type="dxa"/>
          </w:tcPr>
          <w:p w14:paraId="2444C6D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7D8C4CA3" w14:textId="554E6AAC" w:rsidR="00F5723F" w:rsidRPr="007F4CC8" w:rsidRDefault="00F5723F" w:rsidP="00D819DE">
            <w:pPr>
              <w:pStyle w:val="Fait"/>
              <w:spacing w:before="0" w:after="120"/>
              <w:rPr>
                <w:b/>
              </w:rPr>
            </w:pPr>
            <w:r w:rsidRPr="007F4CC8">
              <w:t xml:space="preserve">Gross carrying amount as defined in </w:t>
            </w:r>
            <w:ins w:id="46" w:author="Author">
              <w:r w:rsidR="00B502D2">
                <w:t>IT solutions (</w:t>
              </w:r>
            </w:ins>
            <w:r w:rsidRPr="007F4CC8">
              <w:t>paragraph 34 of Part 1 of Annex V</w:t>
            </w:r>
            <w:ins w:id="47" w:author="Author">
              <w:r w:rsidR="00B502D2">
                <w:t>)</w:t>
              </w:r>
            </w:ins>
            <w:r w:rsidRPr="007F4CC8">
              <w:t xml:space="preserve"> to Commission Implementing Regulation (EU)</w:t>
            </w:r>
            <w:ins w:id="48" w:author="Author">
              <w:r w:rsidR="00B502D2">
                <w:t xml:space="preserve"> 2024/3117</w:t>
              </w:r>
            </w:ins>
            <w:del w:id="49" w:author="Author">
              <w:r w:rsidRPr="007F4CC8" w:rsidDel="00B502D2">
                <w:delText xml:space="preserve"> 680/2014</w:delText>
              </w:r>
            </w:del>
            <w:r w:rsidRPr="007F4CC8">
              <w:t xml:space="preserve">; </w:t>
            </w:r>
            <w:r w:rsidRPr="00FF7834">
              <w:t xml:space="preserve">nominal amount as defined in </w:t>
            </w:r>
            <w:ins w:id="50" w:author="Author">
              <w:r w:rsidR="00B502D2">
                <w:t>IT solutions (</w:t>
              </w:r>
            </w:ins>
            <w:r w:rsidRPr="00FF7834">
              <w:t>paragraph 118 of Part 2 of Annex V</w:t>
            </w:r>
            <w:ins w:id="51" w:author="Author">
              <w:r w:rsidR="00B502D2">
                <w:t>)</w:t>
              </w:r>
            </w:ins>
            <w:r w:rsidRPr="00FF7834">
              <w:t xml:space="preserve"> to Commission Implementing Regulation (EU)</w:t>
            </w:r>
            <w:del w:id="52" w:author="Author">
              <w:r w:rsidRPr="00FF7834" w:rsidDel="00FD263A">
                <w:delText xml:space="preserve"> 680/2014</w:delText>
              </w:r>
            </w:del>
            <w:ins w:id="53" w:author="Author">
              <w:r w:rsidR="00FD263A" w:rsidRPr="00FD263A">
                <w:t>2024/</w:t>
              </w:r>
              <w:r w:rsidR="00B502D2">
                <w:t>3117</w:t>
              </w:r>
            </w:ins>
            <w:r w:rsidRPr="00FF7834">
              <w:t xml:space="preserve">; </w:t>
            </w:r>
            <w:r w:rsidRPr="007F4CC8">
              <w:t>non-performing exposures as defined in Article 47a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14:paraId="7B74D926" w14:textId="325BD659" w:rsidR="00F5723F" w:rsidRPr="007F4CC8" w:rsidRDefault="00F5723F" w:rsidP="00D819DE">
            <w:pPr>
              <w:pStyle w:val="Fait"/>
              <w:spacing w:before="0" w:after="120"/>
            </w:pPr>
            <w:r w:rsidRPr="007F4CC8">
              <w:t>This shall include the amounts determined in accordance with</w:t>
            </w:r>
            <w:ins w:id="54" w:author="Author">
              <w:r w:rsidR="00B502D2">
                <w:t xml:space="preserve"> IT solutions </w:t>
              </w:r>
              <w:proofErr w:type="gramStart"/>
              <w:r w:rsidR="00B502D2">
                <w:t>(</w:t>
              </w:r>
            </w:ins>
            <w:r w:rsidRPr="007F4CC8">
              <w:t xml:space="preserve"> paragraphs</w:t>
            </w:r>
            <w:proofErr w:type="gramEnd"/>
            <w:r w:rsidRPr="007F4CC8">
              <w:t xml:space="preserve"> 11, 69 to 71, 106 and 110 of Part 2 of Annex V</w:t>
            </w:r>
            <w:ins w:id="55" w:author="Author">
              <w:r w:rsidR="00B502D2">
                <w:t>)</w:t>
              </w:r>
            </w:ins>
            <w:r w:rsidRPr="007F4CC8">
              <w:t xml:space="preserve"> to Commission Implementing Regulation (EU)</w:t>
            </w:r>
            <w:del w:id="56" w:author="Author">
              <w:r w:rsidRPr="007F4CC8" w:rsidDel="00FD263A">
                <w:delText xml:space="preserve"> 680/2014</w:delText>
              </w:r>
            </w:del>
            <w:ins w:id="57" w:author="Author">
              <w:r w:rsidR="00FD263A" w:rsidRPr="00FD263A">
                <w:t>2024/</w:t>
              </w:r>
              <w:r w:rsidR="00B502D2">
                <w:t>3117</w:t>
              </w:r>
            </w:ins>
            <w:r w:rsidRPr="007F4CC8">
              <w:t>.</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 accumulated impairment, accumulated negative changes in fair value due to credit risk and provisions</w:t>
            </w:r>
          </w:p>
          <w:p w14:paraId="400F6D5A" w14:textId="77777777" w:rsidR="00F5723F" w:rsidRPr="007F4CC8" w:rsidRDefault="00F5723F" w:rsidP="00D819DE">
            <w:pPr>
              <w:pStyle w:val="Fait"/>
              <w:spacing w:before="0" w:after="120"/>
            </w:pPr>
            <w:r w:rsidRPr="007F4CC8">
              <w:t>Non-performing exposures as defined in Article 47a CRR</w:t>
            </w:r>
          </w:p>
          <w:p w14:paraId="2AE2ED83" w14:textId="3B27D105" w:rsidR="00F5723F" w:rsidRPr="007F4CC8" w:rsidRDefault="00F5723F" w:rsidP="00D819DE">
            <w:pPr>
              <w:pStyle w:val="Fait"/>
              <w:spacing w:before="0" w:after="120"/>
              <w:rPr>
                <w:b/>
              </w:rPr>
            </w:pPr>
            <w:r w:rsidRPr="007F4CC8">
              <w:t xml:space="preserve">This shall include the amounts determined in accordance with </w:t>
            </w:r>
            <w:ins w:id="58" w:author="Author">
              <w:r w:rsidR="00B502D2">
                <w:t>IT solutions (</w:t>
              </w:r>
            </w:ins>
            <w:r w:rsidRPr="007F4CC8">
              <w:t>paragraphs 11, 69 to 71, 106 and 110 of Part 2 of Annex V</w:t>
            </w:r>
            <w:ins w:id="59" w:author="Author">
              <w:r w:rsidR="00B502D2">
                <w:t>)</w:t>
              </w:r>
            </w:ins>
            <w:r w:rsidRPr="007F4CC8">
              <w:t xml:space="preserve"> to Commission Implementing Regulation (EU)</w:t>
            </w:r>
            <w:del w:id="60" w:author="Author">
              <w:r w:rsidRPr="007F4CC8" w:rsidDel="00FD263A">
                <w:delText xml:space="preserve"> 680/2014</w:delText>
              </w:r>
            </w:del>
            <w:ins w:id="61" w:author="Author">
              <w:r w:rsidR="00FD263A" w:rsidRPr="00FD263A">
                <w:t>2024/</w:t>
              </w:r>
              <w:r w:rsidR="00B502D2">
                <w:t>3117</w:t>
              </w:r>
            </w:ins>
            <w:r w:rsidRPr="007F4CC8">
              <w:t>.</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4CA34595" w14:textId="75BCA6AC"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This is to include the accumulated partial amount at the reference date of principal and accrued past-due interest and fees for any debt instrument that has been de-recognised to date using either of the methods described in </w:t>
            </w:r>
            <w:ins w:id="62" w:author="Author">
              <w:r w:rsidR="00B502D2">
                <w:rPr>
                  <w:rFonts w:ascii="Times New Roman" w:eastAsia="Times New Roman" w:hAnsi="Times New Roman" w:cs="Times New Roman"/>
                  <w:sz w:val="24"/>
                </w:rPr>
                <w:t>IT solutions (</w:t>
              </w:r>
            </w:ins>
            <w:r w:rsidRPr="007F4CC8">
              <w:rPr>
                <w:rFonts w:ascii="Times New Roman" w:eastAsia="Times New Roman" w:hAnsi="Times New Roman" w:cs="Times New Roman"/>
                <w:sz w:val="24"/>
              </w:rPr>
              <w:t>paragraph 74 of Part 2 of Annex V</w:t>
            </w:r>
            <w:ins w:id="63" w:author="Author">
              <w:r w:rsidR="00B502D2">
                <w:rPr>
                  <w:rFonts w:ascii="Times New Roman" w:eastAsia="Times New Roman" w:hAnsi="Times New Roman" w:cs="Times New Roman"/>
                  <w:sz w:val="24"/>
                </w:rPr>
                <w:t>)</w:t>
              </w:r>
            </w:ins>
            <w:r w:rsidRPr="007F4CC8">
              <w:rPr>
                <w:rFonts w:ascii="Times New Roman" w:eastAsia="Times New Roman" w:hAnsi="Times New Roman" w:cs="Times New Roman"/>
                <w:sz w:val="24"/>
              </w:rPr>
              <w:t xml:space="preserve"> to Commission Implementing Regulation (EU)</w:t>
            </w:r>
            <w:del w:id="64" w:author="Author">
              <w:r w:rsidRPr="007F4CC8" w:rsidDel="00FD263A">
                <w:rPr>
                  <w:rFonts w:ascii="Times New Roman" w:eastAsia="Times New Roman" w:hAnsi="Times New Roman" w:cs="Times New Roman"/>
                  <w:sz w:val="24"/>
                </w:rPr>
                <w:delText xml:space="preserve"> 680/2014</w:delText>
              </w:r>
            </w:del>
            <w:ins w:id="65" w:author="Author">
              <w:r w:rsidR="00FD263A" w:rsidRPr="00FD263A">
                <w:rPr>
                  <w:rFonts w:ascii="Times New Roman" w:eastAsia="Times New Roman" w:hAnsi="Times New Roman" w:cs="Times New Roman"/>
                  <w:sz w:val="24"/>
                </w:rPr>
                <w:t>2024/</w:t>
              </w:r>
              <w:r w:rsidR="00B502D2">
                <w:rPr>
                  <w:rFonts w:ascii="Times New Roman" w:eastAsia="Times New Roman" w:hAnsi="Times New Roman" w:cs="Times New Roman"/>
                  <w:sz w:val="24"/>
                </w:rPr>
                <w:t>3117</w:t>
              </w:r>
            </w:ins>
            <w:r w:rsidRPr="007F4CC8">
              <w:rPr>
                <w:rFonts w:ascii="Times New Roman" w:eastAsia="Times New Roman" w:hAnsi="Times New Roman" w:cs="Times New Roman"/>
                <w:sz w:val="24"/>
              </w:rPr>
              <w:t>,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and financial guarantees received on performing exposures</w:t>
            </w:r>
          </w:p>
          <w:p w14:paraId="079B11BD" w14:textId="50700C97" w:rsidR="00F5723F" w:rsidRPr="007F4CC8" w:rsidRDefault="00F5723F" w:rsidP="00D819DE">
            <w:pPr>
              <w:pStyle w:val="Fait"/>
              <w:spacing w:before="0" w:after="120"/>
            </w:pPr>
            <w:r w:rsidRPr="007F4CC8">
              <w:t xml:space="preserve">Amounts for collateral received and guarantees received shall be calculated in accordance with </w:t>
            </w:r>
            <w:ins w:id="66" w:author="Author">
              <w:r w:rsidR="00B502D2">
                <w:t>IT solutions</w:t>
              </w:r>
              <w:r w:rsidR="00B502D2" w:rsidRPr="007F4CC8">
                <w:t xml:space="preserve"> </w:t>
              </w:r>
              <w:r w:rsidR="00B502D2">
                <w:t>(</w:t>
              </w:r>
            </w:ins>
            <w:r w:rsidRPr="007F4CC8">
              <w:t>paragraph 239 of Part 2 of Annex V</w:t>
            </w:r>
            <w:ins w:id="67" w:author="Author">
              <w:r w:rsidR="00B502D2">
                <w:t>)</w:t>
              </w:r>
            </w:ins>
            <w:r w:rsidRPr="007F4CC8">
              <w:t xml:space="preserve"> to Commission Implementing Regulation (EU)</w:t>
            </w:r>
            <w:del w:id="68" w:author="Author">
              <w:r w:rsidRPr="007F4CC8" w:rsidDel="00FD263A">
                <w:delText xml:space="preserve"> 680/2014</w:delText>
              </w:r>
            </w:del>
            <w:ins w:id="69" w:author="Author">
              <w:r w:rsidR="00FD263A" w:rsidRPr="00FD263A">
                <w:t>2024/</w:t>
              </w:r>
              <w:r w:rsidR="00B502D2">
                <w:t>3117</w:t>
              </w:r>
            </w:ins>
            <w:r w:rsidRPr="007F4CC8">
              <w:t>. The sum of amounts for both collateral and guarantees is to be capped at the carrying amount of the related exposure.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exposures </w:t>
            </w:r>
          </w:p>
          <w:p w14:paraId="1EFD3FD7" w14:textId="77777777" w:rsidR="00F5723F" w:rsidRPr="007F4CC8" w:rsidRDefault="00F5723F" w:rsidP="00D819DE">
            <w:pPr>
              <w:pStyle w:val="Fait"/>
              <w:spacing w:before="0" w:after="120"/>
            </w:pPr>
            <w:r w:rsidRPr="007F4CC8">
              <w:t>Non-performing exposures as defined in Article 47a CRR</w:t>
            </w:r>
          </w:p>
          <w:p w14:paraId="7486D5FF" w14:textId="3AC2A8C4" w:rsidR="00F5723F" w:rsidRPr="007F4CC8" w:rsidRDefault="00F5723F" w:rsidP="00D819DE">
            <w:pPr>
              <w:pStyle w:val="Fait"/>
              <w:spacing w:before="0" w:after="120"/>
              <w:rPr>
                <w:b/>
              </w:rPr>
            </w:pPr>
            <w:r w:rsidRPr="007F4CC8">
              <w:t xml:space="preserve">Amounts for collateral received and guarantees received shall be calculated in accordance with </w:t>
            </w:r>
            <w:ins w:id="70" w:author="Author">
              <w:r w:rsidR="00B502D2">
                <w:t>IT solutions</w:t>
              </w:r>
              <w:r w:rsidR="00B502D2" w:rsidRPr="007F4CC8">
                <w:t xml:space="preserve"> </w:t>
              </w:r>
              <w:r w:rsidR="00B502D2">
                <w:t>(</w:t>
              </w:r>
            </w:ins>
            <w:r w:rsidRPr="007F4CC8">
              <w:t>paragraph 239 of Part 2 of Annex V</w:t>
            </w:r>
            <w:ins w:id="71" w:author="Author">
              <w:r w:rsidR="00B502D2">
                <w:t>)</w:t>
              </w:r>
            </w:ins>
            <w:r w:rsidRPr="007F4CC8">
              <w:t xml:space="preserve"> to Commission Implementing Regulation (EU) </w:t>
            </w:r>
            <w:ins w:id="72" w:author="Author">
              <w:r w:rsidR="00FD263A" w:rsidRPr="00FD263A">
                <w:t>2024/</w:t>
              </w:r>
              <w:r w:rsidR="00B502D2">
                <w:t>3117</w:t>
              </w:r>
            </w:ins>
            <w:del w:id="73" w:author="Author">
              <w:r w:rsidRPr="007F4CC8" w:rsidDel="00FD263A">
                <w:delText>680/2014</w:delText>
              </w:r>
            </w:del>
            <w:r w:rsidRPr="007F4CC8">
              <w:t>. The sum of amounts for both collateral and guarantees is to be capped at the carrying amount of the related exposure.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CR1-A: Maturity of exposures</w:t>
      </w:r>
    </w:p>
    <w:p w14:paraId="131D7CA3" w14:textId="347B2BFE"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CR1-A which is presented in</w:t>
      </w:r>
      <w:del w:id="74" w:author="Author">
        <w:r w:rsidRPr="007F4CC8" w:rsidDel="002363C8">
          <w:rPr>
            <w:rFonts w:ascii="Times New Roman" w:hAnsi="Times New Roman"/>
            <w:bCs/>
            <w:sz w:val="24"/>
          </w:rPr>
          <w:delText xml:space="preserve"> Annex XV </w:delText>
        </w:r>
        <w:r w:rsidR="00FF7834" w:rsidDel="002363C8">
          <w:rPr>
            <w:rFonts w:ascii="Times New Roman" w:hAnsi="Times New Roman"/>
            <w:sz w:val="24"/>
          </w:rPr>
          <w:delText>of the EBA IT solutions</w:delText>
        </w:r>
      </w:del>
      <w:ins w:id="75"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3117</w:t>
        </w:r>
      </w:ins>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14:paraId="0EE83F98" w14:textId="71A42BC7" w:rsidR="00F5723F" w:rsidRPr="007F4CC8" w:rsidRDefault="00F5723F" w:rsidP="00D819DE">
            <w:pPr>
              <w:pStyle w:val="Fait"/>
              <w:spacing w:before="0" w:after="120"/>
              <w:rPr>
                <w:b/>
              </w:rPr>
            </w:pPr>
            <w:r w:rsidRPr="007F4CC8">
              <w:t xml:space="preserve">Loans and advances are debt instruments held by the institutions that are not securities; this item includes ‘loans’ in accordance with the ECB BSI Regulation as well as advances that cannot be classified as ‘loans’ in accordance with the ECB BSI Regulation, as defined in </w:t>
            </w:r>
            <w:ins w:id="76" w:author="Author">
              <w:r w:rsidR="00B502D2">
                <w:t>IT solutions</w:t>
              </w:r>
              <w:r w:rsidR="00B502D2" w:rsidRPr="007F4CC8">
                <w:t xml:space="preserve"> </w:t>
              </w:r>
              <w:r w:rsidR="00B502D2">
                <w:t>(</w:t>
              </w:r>
            </w:ins>
            <w:r w:rsidRPr="007F4CC8">
              <w:t>paragraph 32 of Part 1 of Annex V</w:t>
            </w:r>
            <w:ins w:id="77" w:author="Author">
              <w:r w:rsidR="00B502D2">
                <w:t>)</w:t>
              </w:r>
            </w:ins>
            <w:r w:rsidRPr="007F4CC8">
              <w:t xml:space="preserve"> to Commission Implementing Regulation </w:t>
            </w:r>
            <w:r w:rsidRPr="007F4CC8">
              <w:lastRenderedPageBreak/>
              <w:t>(EU)</w:t>
            </w:r>
            <w:del w:id="78" w:author="Author">
              <w:r w:rsidRPr="007F4CC8" w:rsidDel="00FD263A">
                <w:delText xml:space="preserve"> 680/2014</w:delText>
              </w:r>
            </w:del>
            <w:ins w:id="79" w:author="Author">
              <w:r w:rsidR="00FD263A" w:rsidRPr="00FD263A">
                <w:t>2024/</w:t>
              </w:r>
              <w:r w:rsidR="00B502D2">
                <w:t>3117</w:t>
              </w:r>
            </w:ins>
            <w:r w:rsidRPr="007F4CC8">
              <w:t>, but excluding loans and advances classified as held for sale, cash balances at central banks and other demand deposits.</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147DA01E" w14:textId="3103B759" w:rsidR="00F5723F" w:rsidRPr="007F4CC8" w:rsidRDefault="00F5723F" w:rsidP="00D819DE">
            <w:pPr>
              <w:pStyle w:val="Fait"/>
              <w:spacing w:before="0" w:after="120"/>
              <w:rPr>
                <w:b/>
              </w:rPr>
            </w:pPr>
            <w:r w:rsidRPr="007F4CC8">
              <w:t xml:space="preserve">Debt securities are debt instruments held by the institution issued as securities that are not loans in accordance with the ECB BSI Regulation, as defined in </w:t>
            </w:r>
            <w:ins w:id="80" w:author="Author">
              <w:r w:rsidR="00B502D2">
                <w:t>IT solutions</w:t>
              </w:r>
              <w:r w:rsidR="00B502D2" w:rsidRPr="007F4CC8">
                <w:t xml:space="preserve"> </w:t>
              </w:r>
              <w:r w:rsidR="00B502D2">
                <w:t>(</w:t>
              </w:r>
            </w:ins>
            <w:r w:rsidRPr="007F4CC8">
              <w:t>paragraph 31 of Part 1 of Annex V</w:t>
            </w:r>
            <w:ins w:id="81" w:author="Author">
              <w:r w:rsidR="00B502D2">
                <w:t>)</w:t>
              </w:r>
            </w:ins>
            <w:r w:rsidRPr="007F4CC8">
              <w:t xml:space="preserve"> to Commission Implementing Regulation (EU)</w:t>
            </w:r>
            <w:del w:id="82" w:author="Author">
              <w:r w:rsidRPr="007F4CC8" w:rsidDel="00FD263A">
                <w:delText xml:space="preserve"> 680/2014</w:delText>
              </w:r>
            </w:del>
            <w:ins w:id="83" w:author="Author">
              <w:r w:rsidR="00FD263A" w:rsidRPr="00FD263A">
                <w:t>2024/</w:t>
              </w:r>
              <w:r w:rsidR="00B502D2">
                <w:t>3117</w:t>
              </w:r>
            </w:ins>
            <w:r w:rsidRPr="007F4CC8">
              <w:t>.</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proofErr w:type="spellStart"/>
            <w:r w:rsidRPr="007F4CC8">
              <w:t>a</w:t>
            </w:r>
            <w:proofErr w:type="spellEnd"/>
            <w:r w:rsidRPr="007F4CC8">
              <w:t xml:space="preserve"> to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14:paraId="2769A90F" w14:textId="77777777" w:rsidR="00F5723F" w:rsidRPr="007F4CC8" w:rsidRDefault="00F5723F" w:rsidP="00D819DE">
            <w:pPr>
              <w:pStyle w:val="Fait"/>
              <w:spacing w:before="0" w:after="120"/>
            </w:pPr>
            <w:r w:rsidRPr="007F4CC8">
              <w:t>The net values shall be disclosed by residual contractual maturities.</w:t>
            </w:r>
          </w:p>
          <w:p w14:paraId="1B87730D" w14:textId="77777777" w:rsidR="00F5723F" w:rsidRPr="007F4CC8" w:rsidRDefault="00F5723F" w:rsidP="00D819DE">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14:paraId="365581F4" w14:textId="77777777" w:rsidR="00F5723F" w:rsidRPr="007F4CC8" w:rsidRDefault="00F5723F" w:rsidP="00D819DE">
            <w:pPr>
              <w:pStyle w:val="Fait"/>
              <w:spacing w:before="0" w:after="120"/>
            </w:pPr>
            <w:r w:rsidRPr="007F4CC8">
              <w:t>Exposure: In accordance with Article 5 CRR, exposure refers to an asset or an off-balance-sheet item that gives rise to a credit risk exposure in accordance with the CRR.</w:t>
            </w:r>
          </w:p>
          <w:p w14:paraId="09674B61" w14:textId="77777777" w:rsidR="00F5723F" w:rsidRPr="007F4CC8" w:rsidRDefault="00F5723F" w:rsidP="00D819DE">
            <w:pPr>
              <w:pStyle w:val="Fait"/>
              <w:spacing w:before="0" w:after="120"/>
            </w:pPr>
            <w:r w:rsidRPr="007F4CC8">
              <w:t xml:space="preserve">Gross carrying values: The accounting value before any allowance/impairments but after considering write-offs. Institutions shall not </w:t>
            </w:r>
            <w:proofErr w:type="gramStart"/>
            <w:r w:rsidRPr="007F4CC8">
              <w:t>take into account</w:t>
            </w:r>
            <w:proofErr w:type="gramEnd"/>
            <w:r w:rsidRPr="007F4CC8">
              <w:t xml:space="preserve"> any CRM technique in the application of Chapter 4 of Title II of Part Three </w:t>
            </w:r>
            <w:proofErr w:type="gramStart"/>
            <w:r w:rsidRPr="007F4CC8">
              <w:t>CRR .</w:t>
            </w:r>
            <w:proofErr w:type="gramEnd"/>
            <w:r w:rsidRPr="007F4CC8">
              <w:t xml:space="preserve">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14:paraId="5AC384A1" w14:textId="77777777" w:rsidR="00F5723F" w:rsidRPr="007F4CC8" w:rsidRDefault="00F5723F" w:rsidP="00D819DE">
            <w:pPr>
              <w:pStyle w:val="Fait"/>
              <w:spacing w:before="0" w:after="120"/>
            </w:pPr>
            <w:r w:rsidRPr="007F4CC8">
              <w:t>In this disclosure:</w:t>
            </w:r>
          </w:p>
          <w:p w14:paraId="19C3FDC4" w14:textId="77777777" w:rsidR="00F5723F" w:rsidRPr="007F4CC8" w:rsidRDefault="00F5723F" w:rsidP="00D819DE">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w:t>
            </w:r>
            <w:proofErr w:type="gramStart"/>
            <w:r w:rsidRPr="007F4CC8">
              <w:t>balances;</w:t>
            </w:r>
            <w:proofErr w:type="gramEnd"/>
          </w:p>
          <w:p w14:paraId="0EEB038D" w14:textId="77777777" w:rsidR="00F5723F" w:rsidRPr="007F4CC8" w:rsidRDefault="00F5723F" w:rsidP="00D819DE">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14:paraId="68F3E64D" w14:textId="77777777" w:rsidR="00F5723F" w:rsidRPr="007F4CC8" w:rsidRDefault="00F5723F" w:rsidP="00D819DE">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rsidRPr="007F4CC8">
              <w:lastRenderedPageBreak/>
              <w:t>f</w:t>
            </w:r>
          </w:p>
        </w:tc>
        <w:tc>
          <w:tcPr>
            <w:tcW w:w="7655" w:type="dxa"/>
          </w:tcPr>
          <w:p w14:paraId="2E271F93" w14:textId="77777777" w:rsidR="00F5723F" w:rsidRPr="007F4CC8" w:rsidRDefault="00F5723F" w:rsidP="00D819DE">
            <w:pPr>
              <w:autoSpaceDE w:val="0"/>
              <w:autoSpaceDN w:val="0"/>
              <w:adjustRightInd w:val="0"/>
              <w:spacing w:after="120"/>
            </w:pPr>
            <w:r w:rsidRPr="007F4CC8">
              <w:rPr>
                <w:rFonts w:ascii="Times New Roman" w:hAnsi="Times New Roman" w:cs="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 Changes in the stock of non-performing loans and advances</w:t>
      </w:r>
    </w:p>
    <w:p w14:paraId="2A66F4FF" w14:textId="3313787F" w:rsidR="00F5723F" w:rsidRPr="007F4CC8" w:rsidRDefault="00F5723F" w:rsidP="0090750A">
      <w:pPr>
        <w:pStyle w:val="ListParagraph"/>
        <w:numPr>
          <w:ilvl w:val="0"/>
          <w:numId w:val="17"/>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CR2 which is presented in</w:t>
      </w:r>
      <w:del w:id="84" w:author="Author">
        <w:r w:rsidRPr="007F4CC8" w:rsidDel="002363C8">
          <w:rPr>
            <w:rFonts w:ascii="Times New Roman" w:hAnsi="Times New Roman"/>
            <w:bCs/>
            <w:sz w:val="24"/>
          </w:rPr>
          <w:delText xml:space="preserve"> Annex XV </w:delText>
        </w:r>
        <w:r w:rsidR="00FF7834" w:rsidDel="002363C8">
          <w:rPr>
            <w:rFonts w:ascii="Times New Roman" w:hAnsi="Times New Roman"/>
            <w:sz w:val="24"/>
          </w:rPr>
          <w:delText>of the EBA IT solutions</w:delText>
        </w:r>
      </w:del>
      <w:ins w:id="85"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ins>
      <w:r w:rsidRPr="007F4CC8">
        <w:rPr>
          <w:rFonts w:ascii="Times New Roman" w:hAnsi="Times New Roman"/>
          <w:bCs/>
          <w:sz w:val="24"/>
        </w:rPr>
        <w:t>. Institutions shall explain in the narrative accompanying these templates any material difference between the non-performing values disclosed in each row and the values as if the definition of defaulted in accordance with Article 178 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rsidRPr="007F4CC8">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w:t>
            </w:r>
            <w:proofErr w:type="gramStart"/>
            <w:r w:rsidRPr="007F4CC8">
              <w:rPr>
                <w:rFonts w:ascii="Times New Roman" w:hAnsi="Times New Roman" w:cs="Times New Roman"/>
                <w:sz w:val="24"/>
              </w:rPr>
              <w:t>to:</w:t>
            </w:r>
            <w:proofErr w:type="gramEnd"/>
            <w:r w:rsidRPr="007F4CC8">
              <w:rPr>
                <w:rFonts w:ascii="Times New Roman" w:hAnsi="Times New Roman" w:cs="Times New Roman"/>
                <w:sz w:val="24"/>
              </w:rPr>
              <w:t xml:space="preserve"> i)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lastRenderedPageBreak/>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rsidRPr="007F4CC8">
              <w:t>a</w:t>
            </w:r>
          </w:p>
        </w:tc>
        <w:tc>
          <w:tcPr>
            <w:tcW w:w="7655" w:type="dxa"/>
          </w:tcPr>
          <w:p w14:paraId="4C0E18D6"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3DBAF0C" w14:textId="4F5EEE70"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 xml:space="preserve">Gross carrying amount as defined in </w:t>
            </w:r>
            <w:ins w:id="86" w:author="Author">
              <w:r w:rsidR="00B502D2">
                <w:rPr>
                  <w:rFonts w:ascii="Times New Roman" w:hAnsi="Times New Roman" w:cs="Times New Roman"/>
                  <w:sz w:val="24"/>
                </w:rPr>
                <w:t>IT solutions (</w:t>
              </w:r>
            </w:ins>
            <w:r w:rsidRPr="007F4CC8">
              <w:rPr>
                <w:rFonts w:ascii="Times New Roman" w:hAnsi="Times New Roman" w:cs="Times New Roman"/>
                <w:sz w:val="24"/>
              </w:rPr>
              <w:t>paragraph 34 of Part 1 of Annex V</w:t>
            </w:r>
            <w:ins w:id="87" w:author="Author">
              <w:r w:rsidR="00B502D2">
                <w:rPr>
                  <w:rFonts w:ascii="Times New Roman" w:hAnsi="Times New Roman" w:cs="Times New Roman"/>
                  <w:sz w:val="24"/>
                </w:rPr>
                <w:t>)</w:t>
              </w:r>
            </w:ins>
            <w:r w:rsidRPr="007F4CC8">
              <w:rPr>
                <w:rFonts w:ascii="Times New Roman" w:hAnsi="Times New Roman" w:cs="Times New Roman"/>
                <w:sz w:val="24"/>
              </w:rPr>
              <w:t xml:space="preserve"> to Commission Implementing Regulation (EU)</w:t>
            </w:r>
            <w:del w:id="88" w:author="Author">
              <w:r w:rsidRPr="007F4CC8" w:rsidDel="00FD263A">
                <w:rPr>
                  <w:rFonts w:ascii="Times New Roman" w:hAnsi="Times New Roman" w:cs="Times New Roman"/>
                  <w:sz w:val="24"/>
                </w:rPr>
                <w:delText xml:space="preserve"> 680/2014</w:delText>
              </w:r>
            </w:del>
            <w:ins w:id="89" w:author="Author">
              <w:r w:rsidR="00FD263A" w:rsidRPr="00FD263A">
                <w:rPr>
                  <w:rFonts w:ascii="Times New Roman" w:hAnsi="Times New Roman" w:cs="Times New Roman"/>
                  <w:sz w:val="24"/>
                </w:rPr>
                <w:t>2024/</w:t>
              </w:r>
              <w:r w:rsidR="00B502D2">
                <w:rPr>
                  <w:rFonts w:ascii="Times New Roman" w:hAnsi="Times New Roman" w:cs="Times New Roman"/>
                  <w:sz w:val="24"/>
                </w:rPr>
                <w:t>3117</w:t>
              </w:r>
            </w:ins>
            <w:r w:rsidRPr="007F4CC8">
              <w:rPr>
                <w:rFonts w:ascii="Times New Roman" w:hAnsi="Times New Roman" w:cs="Times New Roman"/>
                <w:sz w:val="24"/>
              </w:rPr>
              <w:t>.</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CR2a: Changes in the stock of non-performing loans and advances and related net accumulated recoveries</w:t>
      </w:r>
    </w:p>
    <w:p w14:paraId="195274D3" w14:textId="735A27D8"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Large institutions referred to in </w:t>
      </w:r>
      <w:r w:rsidRPr="00DB140C">
        <w:rPr>
          <w:rFonts w:ascii="Times New Roman" w:hAnsi="Times New Roman"/>
          <w:bCs/>
          <w:sz w:val="24"/>
          <w:highlight w:val="yellow"/>
          <w:rPrChange w:id="90" w:author="Author">
            <w:rPr>
              <w:rFonts w:ascii="Times New Roman" w:hAnsi="Times New Roman"/>
              <w:bCs/>
              <w:sz w:val="24"/>
            </w:rPr>
          </w:rPrChange>
        </w:rPr>
        <w:t xml:space="preserve">Article </w:t>
      </w:r>
      <w:del w:id="91" w:author="Author">
        <w:r w:rsidRPr="00DB140C" w:rsidDel="000D6C27">
          <w:rPr>
            <w:rFonts w:ascii="Times New Roman" w:hAnsi="Times New Roman"/>
            <w:bCs/>
            <w:sz w:val="24"/>
            <w:highlight w:val="yellow"/>
            <w:rPrChange w:id="92" w:author="Author">
              <w:rPr>
                <w:rFonts w:ascii="Times New Roman" w:hAnsi="Times New Roman"/>
                <w:bCs/>
                <w:sz w:val="24"/>
              </w:rPr>
            </w:rPrChange>
          </w:rPr>
          <w:delText>8</w:delText>
        </w:r>
      </w:del>
      <w:ins w:id="93" w:author="Author">
        <w:r w:rsidR="000D6C27" w:rsidRPr="00DB140C">
          <w:rPr>
            <w:rFonts w:ascii="Times New Roman" w:hAnsi="Times New Roman"/>
            <w:bCs/>
            <w:sz w:val="24"/>
            <w:highlight w:val="yellow"/>
            <w:rPrChange w:id="94" w:author="Author">
              <w:rPr>
                <w:rFonts w:ascii="Times New Roman" w:hAnsi="Times New Roman"/>
                <w:bCs/>
                <w:sz w:val="24"/>
              </w:rPr>
            </w:rPrChange>
          </w:rPr>
          <w:t>9</w:t>
        </w:r>
      </w:ins>
      <w:r w:rsidRPr="00DB140C">
        <w:rPr>
          <w:rFonts w:ascii="Times New Roman" w:hAnsi="Times New Roman"/>
          <w:bCs/>
          <w:sz w:val="24"/>
          <w:highlight w:val="yellow"/>
          <w:rPrChange w:id="95" w:author="Author">
            <w:rPr>
              <w:rFonts w:ascii="Times New Roman" w:hAnsi="Times New Roman"/>
              <w:bCs/>
              <w:sz w:val="24"/>
            </w:rPr>
          </w:rPrChange>
        </w:rPr>
        <w:t xml:space="preserve">(2) of </w:t>
      </w:r>
      <w:del w:id="96" w:author="Author">
        <w:r w:rsidR="00FF7834" w:rsidRPr="00DB140C" w:rsidDel="00FD263A">
          <w:rPr>
            <w:rFonts w:ascii="Times New Roman" w:hAnsi="Times New Roman"/>
            <w:bCs/>
            <w:sz w:val="24"/>
            <w:highlight w:val="yellow"/>
            <w:rPrChange w:id="97" w:author="Author">
              <w:rPr>
                <w:rFonts w:ascii="Times New Roman" w:hAnsi="Times New Roman"/>
                <w:bCs/>
                <w:sz w:val="24"/>
              </w:rPr>
            </w:rPrChange>
          </w:rPr>
          <w:delText xml:space="preserve">this </w:delText>
        </w:r>
      </w:del>
      <w:r w:rsidR="00FF7834" w:rsidRPr="00DB140C">
        <w:rPr>
          <w:rFonts w:ascii="Times New Roman" w:hAnsi="Times New Roman"/>
          <w:bCs/>
          <w:sz w:val="24"/>
          <w:highlight w:val="yellow"/>
          <w:rPrChange w:id="98" w:author="Author">
            <w:rPr>
              <w:rFonts w:ascii="Times New Roman" w:hAnsi="Times New Roman"/>
              <w:bCs/>
              <w:sz w:val="24"/>
            </w:rPr>
          </w:rPrChange>
        </w:rPr>
        <w:t>Implementing Regulation</w:t>
      </w:r>
      <w:ins w:id="99" w:author="Author">
        <w:r w:rsidR="00FD263A">
          <w:rPr>
            <w:rFonts w:ascii="Times New Roman" w:hAnsi="Times New Roman"/>
            <w:bCs/>
            <w:sz w:val="24"/>
          </w:rPr>
          <w:t xml:space="preserve"> (EU) 2024/</w:t>
        </w:r>
        <w:r w:rsidR="004017D5">
          <w:rPr>
            <w:rFonts w:ascii="Times New Roman" w:hAnsi="Times New Roman"/>
            <w:bCs/>
            <w:sz w:val="24"/>
          </w:rPr>
          <w:t>3117</w:t>
        </w:r>
      </w:ins>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points (c) and (f)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to complete </w:t>
      </w:r>
      <w:r w:rsidR="00F5723F">
        <w:rPr>
          <w:rFonts w:ascii="Times New Roman" w:hAnsi="Times New Roman"/>
          <w:bCs/>
          <w:sz w:val="24"/>
        </w:rPr>
        <w:t xml:space="preserve">template EU </w:t>
      </w:r>
      <w:r w:rsidR="00F5723F" w:rsidRPr="007F4CC8">
        <w:rPr>
          <w:rFonts w:ascii="Times New Roman" w:hAnsi="Times New Roman"/>
          <w:bCs/>
          <w:sz w:val="24"/>
        </w:rPr>
        <w:t>CR2a which is presented in</w:t>
      </w:r>
      <w:del w:id="100" w:author="Author">
        <w:r w:rsidR="00F5723F" w:rsidRPr="007F4CC8" w:rsidDel="002363C8">
          <w:rPr>
            <w:rFonts w:ascii="Times New Roman" w:hAnsi="Times New Roman"/>
            <w:bCs/>
            <w:sz w:val="24"/>
          </w:rPr>
          <w:delText xml:space="preserve"> Annex XV </w:delText>
        </w:r>
        <w:r w:rsidR="00FF7834" w:rsidDel="002363C8">
          <w:rPr>
            <w:rFonts w:ascii="Times New Roman" w:hAnsi="Times New Roman"/>
            <w:sz w:val="24"/>
          </w:rPr>
          <w:delText>of the EBA IT solutions</w:delText>
        </w:r>
      </w:del>
      <w:ins w:id="101"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ins>
      <w:r w:rsidR="00F5723F" w:rsidRPr="007F4CC8">
        <w:rPr>
          <w:rFonts w:ascii="Times New Roman" w:hAnsi="Times New Roman"/>
          <w:bCs/>
          <w:sz w:val="24"/>
        </w:rPr>
        <w:t xml:space="preserve">. Institutions shall explain in the narrative accompanying these templates any material difference between the non-performing values disclosed in each row and the values as if the definition of defaulted in accordance with Article 178 CRR was applied, </w:t>
      </w:r>
      <w:proofErr w:type="gramStart"/>
      <w:r w:rsidR="00F5723F" w:rsidRPr="007F4CC8">
        <w:rPr>
          <w:rFonts w:ascii="Times New Roman" w:hAnsi="Times New Roman"/>
          <w:bCs/>
          <w:sz w:val="24"/>
        </w:rPr>
        <w:t>in particular for</w:t>
      </w:r>
      <w:proofErr w:type="gramEnd"/>
      <w:r w:rsidR="00F5723F" w:rsidRPr="007F4CC8">
        <w:rPr>
          <w:rFonts w:ascii="Times New Roman" w:hAnsi="Times New Roman"/>
          <w:bCs/>
          <w:sz w:val="24"/>
        </w:rPr>
        <w:t xml:space="preserve">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rsidRPr="007F4CC8">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to performing portfolio</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due to loan repayment, partial or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lastRenderedPageBreak/>
              <w:t>The reduction in the gross carrying amount of non-performing loans and advances due to cash payments, namely regular payments of capital and any ad hoc repayments during the period (since the end of last financial year)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liquidations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from the liquidation of any kind of collateral shall be disclosed in this row. Outflows due to other liquidation or legal procedures and voluntary sale of property are also to be included in this row. For the avoidance of doubt, please note that the gross carrying amount of the instrument shall be disclosed, including any potential accompanying partial write-off. Please also note that outflows might not be equal to the sum of net cumulated recoveries and partial write-offs.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 column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collateral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due to the foreclosure of any kind of collateral shall be disclosed in this row. Taking possession 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070 column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initial recognition in the institution’s balance sheet of the fair value of the collateral </w:t>
            </w:r>
            <w:proofErr w:type="gramStart"/>
            <w:r w:rsidRPr="007F4CC8">
              <w:rPr>
                <w:rFonts w:ascii="Times New Roman" w:hAnsi="Times New Roman" w:cs="Times New Roman"/>
                <w:sz w:val="24"/>
              </w:rPr>
              <w:t>at the moment</w:t>
            </w:r>
            <w:proofErr w:type="gramEnd"/>
            <w:r w:rsidRPr="007F4CC8">
              <w:rPr>
                <w:rFonts w:ascii="Times New Roman" w:hAnsi="Times New Roman" w:cs="Times New Roman"/>
                <w:sz w:val="24"/>
              </w:rPr>
              <w:t xml:space="preserve">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instruments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Total balance changes stemming from loans and advances sold to other institutions, excluding intragroup transactions</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transfers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The gross reduction in non-performing loans and advances due to securitisation or other risk transfers qualifying for de-recognition from the balance sheet</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 xml:space="preserve">090 column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For the avoidance of doubt, please note that this row reflects changes in the gross carrying amount of loans and advances, and any potential partial write-offs that have already been disclosed in previous rows (e.g. accompanying sale of loans and advances, collateral liquidation, taking possession of collateral or significant risk transfer) shall not be included in this 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sale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rsidRPr="007F4CC8">
              <w:lastRenderedPageBreak/>
              <w:t>a</w:t>
            </w:r>
          </w:p>
        </w:tc>
        <w:tc>
          <w:tcPr>
            <w:tcW w:w="7655" w:type="dxa"/>
          </w:tcPr>
          <w:p w14:paraId="23CBD535"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DBF189C" w14:textId="23ACA531" w:rsidR="00F5723F" w:rsidRPr="007F4CC8" w:rsidRDefault="00F5723F" w:rsidP="00D819DE">
            <w:pPr>
              <w:autoSpaceDE w:val="0"/>
              <w:autoSpaceDN w:val="0"/>
              <w:adjustRightInd w:val="0"/>
              <w:spacing w:after="120"/>
            </w:pPr>
            <w:r w:rsidRPr="007F4CC8">
              <w:rPr>
                <w:rFonts w:ascii="Times New Roman" w:hAnsi="Times New Roman" w:cs="Times New Roman"/>
                <w:sz w:val="24"/>
              </w:rPr>
              <w:t xml:space="preserve">Gross carrying amount as defined in </w:t>
            </w:r>
            <w:ins w:id="102" w:author="Author">
              <w:r w:rsidR="00EC196A">
                <w:rPr>
                  <w:rFonts w:ascii="Times New Roman" w:hAnsi="Times New Roman" w:cs="Times New Roman"/>
                  <w:sz w:val="24"/>
                </w:rPr>
                <w:t>IT solutions (</w:t>
              </w:r>
            </w:ins>
            <w:r w:rsidRPr="007F4CC8">
              <w:rPr>
                <w:rFonts w:ascii="Times New Roman" w:hAnsi="Times New Roman" w:cs="Times New Roman"/>
                <w:sz w:val="24"/>
              </w:rPr>
              <w:t>paragraph 34 of Part 1 of Annex V</w:t>
            </w:r>
            <w:ins w:id="103" w:author="Author">
              <w:r w:rsidR="00EC196A">
                <w:rPr>
                  <w:rFonts w:ascii="Times New Roman" w:hAnsi="Times New Roman" w:cs="Times New Roman"/>
                  <w:sz w:val="24"/>
                </w:rPr>
                <w:t>)</w:t>
              </w:r>
            </w:ins>
            <w:r w:rsidRPr="007F4CC8">
              <w:rPr>
                <w:rFonts w:ascii="Times New Roman" w:hAnsi="Times New Roman" w:cs="Times New Roman"/>
                <w:sz w:val="24"/>
              </w:rPr>
              <w:t xml:space="preserve"> to Commission Implementing Regulation (EU)</w:t>
            </w:r>
            <w:del w:id="104" w:author="Author">
              <w:r w:rsidRPr="007F4CC8" w:rsidDel="00FD263A">
                <w:rPr>
                  <w:rFonts w:ascii="Times New Roman" w:hAnsi="Times New Roman" w:cs="Times New Roman"/>
                  <w:sz w:val="24"/>
                </w:rPr>
                <w:delText xml:space="preserve"> 680/2014</w:delText>
              </w:r>
            </w:del>
            <w:ins w:id="105" w:author="Author">
              <w:r w:rsidR="00FD263A" w:rsidRPr="00FD263A">
                <w:rPr>
                  <w:rFonts w:ascii="Times New Roman" w:hAnsi="Times New Roman" w:cs="Times New Roman"/>
                  <w:sz w:val="24"/>
                </w:rPr>
                <w:t>2024/</w:t>
              </w:r>
              <w:r w:rsidR="004017D5">
                <w:rPr>
                  <w:rFonts w:ascii="Times New Roman" w:hAnsi="Times New Roman" w:cs="Times New Roman"/>
                  <w:sz w:val="24"/>
                </w:rPr>
                <w:t>3117</w:t>
              </w:r>
            </w:ins>
            <w:r w:rsidRPr="007F4CC8">
              <w:rPr>
                <w:rFonts w:ascii="Times New Roman" w:hAnsi="Times New Roman" w:cs="Times New Roman"/>
                <w:sz w:val="24"/>
              </w:rPr>
              <w:t>.</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rsidRPr="007F4CC8">
              <w:t>b</w:t>
            </w:r>
          </w:p>
        </w:tc>
        <w:tc>
          <w:tcPr>
            <w:tcW w:w="7655" w:type="dxa"/>
          </w:tcPr>
          <w:p w14:paraId="23A2635A" w14:textId="77777777" w:rsidR="00F5723F" w:rsidRPr="007F4CC8" w:rsidRDefault="00F5723F" w:rsidP="00D819DE">
            <w:pPr>
              <w:pStyle w:val="Fait"/>
              <w:spacing w:before="0" w:after="120"/>
              <w:rPr>
                <w:rFonts w:eastAsiaTheme="minorEastAsia"/>
                <w:b/>
              </w:rPr>
            </w:pPr>
            <w:r w:rsidRPr="007F4CC8">
              <w:rPr>
                <w:rFonts w:eastAsiaTheme="minorEastAsia"/>
                <w:b/>
              </w:rPr>
              <w:t>Related net accumulated recoveries</w:t>
            </w:r>
          </w:p>
          <w:p w14:paraId="27CA3A5B"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CQ1: Credit quality of forborne exposures</w:t>
      </w:r>
    </w:p>
    <w:p w14:paraId="2E785C15" w14:textId="6847966C" w:rsidR="00F5723F" w:rsidRPr="007F4CC8" w:rsidRDefault="00F5723F" w:rsidP="0090750A">
      <w:pPr>
        <w:pStyle w:val="ListParagraph"/>
        <w:numPr>
          <w:ilvl w:val="0"/>
          <w:numId w:val="17"/>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CQ1 which is presented in</w:t>
      </w:r>
      <w:del w:id="106" w:author="Author">
        <w:r w:rsidRPr="007F4CC8" w:rsidDel="002363C8">
          <w:rPr>
            <w:rFonts w:ascii="Times New Roman" w:hAnsi="Times New Roman"/>
            <w:bCs/>
            <w:sz w:val="24"/>
          </w:rPr>
          <w:delText xml:space="preserve"> Annex XV to this Implementing Regulation</w:delText>
        </w:r>
      </w:del>
      <w:ins w:id="107"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ins>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rsidRPr="007F4CC8">
              <w:t>005</w:t>
            </w:r>
          </w:p>
        </w:tc>
        <w:tc>
          <w:tcPr>
            <w:tcW w:w="7655" w:type="dxa"/>
          </w:tcPr>
          <w:p w14:paraId="405151EE" w14:textId="77777777" w:rsidR="00F5723F" w:rsidRPr="007F4CC8" w:rsidRDefault="00F5723F" w:rsidP="00D819DE">
            <w:pPr>
              <w:pStyle w:val="Applicationdirecte"/>
              <w:spacing w:before="0"/>
              <w:rPr>
                <w:b/>
              </w:rPr>
            </w:pPr>
            <w:r w:rsidRPr="007F4CC8">
              <w:rPr>
                <w:b/>
              </w:rPr>
              <w:t>Cash balances at central banks and other demand deposits</w:t>
            </w:r>
          </w:p>
          <w:p w14:paraId="0AC0FBCB" w14:textId="54C0BCF6" w:rsidR="00F5723F" w:rsidRPr="007F4CC8" w:rsidRDefault="00F5723F" w:rsidP="00D819DE">
            <w:pPr>
              <w:pStyle w:val="Applicationdirecte"/>
              <w:spacing w:before="0"/>
            </w:pPr>
            <w:r w:rsidRPr="007F4CC8">
              <w:t xml:space="preserve">Institutions shall disclose this information in line with the information reported in </w:t>
            </w:r>
            <w:ins w:id="108" w:author="Author">
              <w:r w:rsidR="004017D5">
                <w:t>IT solutions (</w:t>
              </w:r>
            </w:ins>
            <w:r w:rsidRPr="007F4CC8">
              <w:t>Annexes III and IV</w:t>
            </w:r>
            <w:ins w:id="109" w:author="Author">
              <w:r w:rsidR="004017D5">
                <w:t>) to</w:t>
              </w:r>
            </w:ins>
            <w:r w:rsidRPr="007F4CC8">
              <w:t xml:space="preserve"> Commission Implementing Regulation (EU)</w:t>
            </w:r>
            <w:del w:id="110" w:author="Author">
              <w:r w:rsidRPr="007F4CC8" w:rsidDel="00FD263A">
                <w:delText xml:space="preserve"> 680/2014</w:delText>
              </w:r>
            </w:del>
            <w:ins w:id="111" w:author="Author">
              <w:r w:rsidR="00FD263A" w:rsidRPr="00FD263A">
                <w:t>2024/</w:t>
              </w:r>
              <w:r w:rsidR="004017D5">
                <w:t>3117</w:t>
              </w:r>
            </w:ins>
            <w:r w:rsidRPr="007F4CC8">
              <w:t>.</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rsidRPr="007F4CC8">
              <w:t>010</w:t>
            </w:r>
          </w:p>
        </w:tc>
        <w:tc>
          <w:tcPr>
            <w:tcW w:w="7655" w:type="dxa"/>
          </w:tcPr>
          <w:p w14:paraId="14A8F67F" w14:textId="77777777" w:rsidR="00F5723F" w:rsidRPr="007F4CC8" w:rsidRDefault="00F5723F" w:rsidP="00D819DE">
            <w:pPr>
              <w:pStyle w:val="Applicationdirecte"/>
              <w:spacing w:before="0"/>
              <w:rPr>
                <w:b/>
              </w:rPr>
            </w:pPr>
            <w:r w:rsidRPr="007F4CC8">
              <w:rPr>
                <w:b/>
              </w:rPr>
              <w:t>Loans and advances</w:t>
            </w:r>
          </w:p>
          <w:p w14:paraId="31051139"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rsidRPr="007F4CC8">
              <w:t>020 - 070</w:t>
            </w:r>
          </w:p>
        </w:tc>
        <w:tc>
          <w:tcPr>
            <w:tcW w:w="7655" w:type="dxa"/>
          </w:tcPr>
          <w:p w14:paraId="4E4D4CF5" w14:textId="77777777" w:rsidR="00F5723F" w:rsidRPr="007F4CC8" w:rsidRDefault="00F5723F" w:rsidP="00D819DE">
            <w:pPr>
              <w:pStyle w:val="Applicationdirecte"/>
              <w:spacing w:before="0"/>
              <w:rPr>
                <w:b/>
              </w:rPr>
            </w:pPr>
            <w:r w:rsidRPr="007F4CC8">
              <w:rPr>
                <w:b/>
              </w:rPr>
              <w:t>Counterparty breakdown</w:t>
            </w:r>
          </w:p>
          <w:p w14:paraId="068E298D" w14:textId="7C98D209" w:rsidR="00F5723F" w:rsidRPr="007F4CC8" w:rsidRDefault="00F5723F" w:rsidP="00D819DE">
            <w:pPr>
              <w:pStyle w:val="Applicationdirecte"/>
              <w:spacing w:before="0"/>
            </w:pPr>
            <w:r w:rsidRPr="007F4CC8">
              <w:t>Institutions shall apply the breakdown by counterparty as defined in</w:t>
            </w:r>
            <w:ins w:id="112" w:author="Author">
              <w:r w:rsidR="004017D5">
                <w:t xml:space="preserve"> IT solutions</w:t>
              </w:r>
            </w:ins>
            <w:r w:rsidRPr="007F4CC8">
              <w:t xml:space="preserve"> </w:t>
            </w:r>
            <w:ins w:id="113" w:author="Author">
              <w:r w:rsidR="004017D5">
                <w:t>(</w:t>
              </w:r>
            </w:ins>
            <w:r w:rsidRPr="007F4CC8">
              <w:t>paragraph 42 of Part 1 of Annex V</w:t>
            </w:r>
            <w:ins w:id="114" w:author="Author">
              <w:r w:rsidR="004017D5">
                <w:t>)</w:t>
              </w:r>
            </w:ins>
            <w:r w:rsidRPr="007F4CC8">
              <w:t xml:space="preserve"> to Commission Implementing Regulation (EU)</w:t>
            </w:r>
            <w:del w:id="115" w:author="Author">
              <w:r w:rsidRPr="007F4CC8" w:rsidDel="00FD263A">
                <w:delText xml:space="preserve"> 680/2014</w:delText>
              </w:r>
            </w:del>
            <w:ins w:id="116" w:author="Author">
              <w:r w:rsidR="00FD263A" w:rsidRPr="00FD263A">
                <w:t>2024/</w:t>
              </w:r>
              <w:r w:rsidR="004017D5">
                <w:t>3117</w:t>
              </w:r>
            </w:ins>
            <w:r w:rsidRPr="007F4CC8">
              <w:t>.</w:t>
            </w:r>
          </w:p>
          <w:p w14:paraId="16DCB1D5"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rsidRPr="007F4CC8">
              <w:t>080</w:t>
            </w:r>
          </w:p>
        </w:tc>
        <w:tc>
          <w:tcPr>
            <w:tcW w:w="7655" w:type="dxa"/>
          </w:tcPr>
          <w:p w14:paraId="51CCCECE" w14:textId="77777777" w:rsidR="00F5723F" w:rsidRPr="007F4CC8" w:rsidRDefault="00F5723F" w:rsidP="00D819DE">
            <w:pPr>
              <w:pStyle w:val="Applicationdirecte"/>
              <w:spacing w:before="0"/>
              <w:rPr>
                <w:b/>
              </w:rPr>
            </w:pPr>
            <w:r w:rsidRPr="007F4CC8">
              <w:rPr>
                <w:b/>
              </w:rPr>
              <w:t>Debt securities</w:t>
            </w:r>
          </w:p>
          <w:p w14:paraId="39269917"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rsidRPr="007F4CC8">
              <w:t>090</w:t>
            </w:r>
          </w:p>
        </w:tc>
        <w:tc>
          <w:tcPr>
            <w:tcW w:w="7655" w:type="dxa"/>
          </w:tcPr>
          <w:p w14:paraId="126BB92B" w14:textId="77777777" w:rsidR="00F5723F" w:rsidRPr="007F4CC8" w:rsidRDefault="00F5723F" w:rsidP="00D819DE">
            <w:pPr>
              <w:pStyle w:val="Applicationdirecte"/>
              <w:spacing w:before="0"/>
              <w:rPr>
                <w:b/>
              </w:rPr>
            </w:pPr>
            <w:r w:rsidRPr="007F4CC8">
              <w:rPr>
                <w:b/>
              </w:rPr>
              <w:t>Loan commitments given</w:t>
            </w:r>
          </w:p>
          <w:p w14:paraId="49AB553A" w14:textId="1ABD9640" w:rsidR="00F5723F" w:rsidRPr="007F4CC8" w:rsidRDefault="00F5723F" w:rsidP="00D819DE">
            <w:pPr>
              <w:pStyle w:val="Fait"/>
              <w:spacing w:before="0" w:after="120"/>
            </w:pPr>
            <w:r w:rsidRPr="007F4CC8">
              <w:lastRenderedPageBreak/>
              <w:t xml:space="preserve">For loan commitments given, the nominal amount as defined in </w:t>
            </w:r>
            <w:ins w:id="117" w:author="Author">
              <w:r w:rsidR="004017D5">
                <w:t>IT solutions</w:t>
              </w:r>
              <w:r w:rsidR="004017D5" w:rsidRPr="007F4CC8">
                <w:t xml:space="preserve"> </w:t>
              </w:r>
              <w:r w:rsidR="004017D5">
                <w:t>(</w:t>
              </w:r>
            </w:ins>
            <w:r w:rsidRPr="007F4CC8">
              <w:t>paragraph 118 of Part 2 of Annex V</w:t>
            </w:r>
            <w:ins w:id="118" w:author="Author">
              <w:r w:rsidR="004017D5">
                <w:t>)</w:t>
              </w:r>
            </w:ins>
            <w:r w:rsidRPr="007F4CC8">
              <w:t xml:space="preserve"> to Commission Implementing Regulation (EU) </w:t>
            </w:r>
            <w:del w:id="119" w:author="Author">
              <w:r w:rsidRPr="007F4CC8" w:rsidDel="00FD263A">
                <w:delText xml:space="preserve">680/2014 </w:delText>
              </w:r>
            </w:del>
            <w:ins w:id="120" w:author="Author">
              <w:r w:rsidR="00FD263A" w:rsidRPr="00FD263A">
                <w:t>2024/</w:t>
              </w:r>
              <w:r w:rsidR="004017D5">
                <w:t>3117</w:t>
              </w:r>
              <w:r w:rsidR="00FD263A" w:rsidRPr="007F4CC8">
                <w:t xml:space="preserve"> </w:t>
              </w:r>
            </w:ins>
            <w:r w:rsidRPr="007F4CC8">
              <w:t>shall be disclosed.</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lastRenderedPageBreak/>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rsidRPr="007F4CC8">
              <w:t>a</w:t>
            </w:r>
          </w:p>
        </w:tc>
        <w:tc>
          <w:tcPr>
            <w:tcW w:w="7655" w:type="dxa"/>
          </w:tcPr>
          <w:p w14:paraId="31B5461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of exposures with forbearance measures</w:t>
            </w:r>
            <w:r w:rsidRPr="007F4CC8">
              <w:rPr>
                <w:b/>
              </w:rPr>
              <w:t xml:space="preserve"> – </w:t>
            </w:r>
            <w:r w:rsidRPr="007F4CC8">
              <w:rPr>
                <w:rFonts w:eastAsiaTheme="minorEastAsia"/>
                <w:b/>
              </w:rPr>
              <w:t>of which performing forborne</w:t>
            </w:r>
          </w:p>
          <w:p w14:paraId="124DD90A" w14:textId="7661A393" w:rsidR="00F5723F" w:rsidRPr="007F4CC8" w:rsidRDefault="00F5723F" w:rsidP="00D819DE">
            <w:pPr>
              <w:pStyle w:val="Institutionquisigne"/>
              <w:spacing w:before="0" w:after="120"/>
            </w:pPr>
            <w:r w:rsidRPr="007F4CC8">
              <w:rPr>
                <w:i w:val="0"/>
              </w:rPr>
              <w:t xml:space="preserve">Gross carrying amount as defined in </w:t>
            </w:r>
            <w:ins w:id="121" w:author="Author">
              <w:r w:rsidR="004017D5" w:rsidRPr="004017D5">
                <w:rPr>
                  <w:i w:val="0"/>
                </w:rPr>
                <w:t xml:space="preserve">IT solutions </w:t>
              </w:r>
              <w:r w:rsidR="004017D5">
                <w:rPr>
                  <w:i w:val="0"/>
                </w:rPr>
                <w:t>(</w:t>
              </w:r>
            </w:ins>
            <w:r w:rsidRPr="007F4CC8">
              <w:rPr>
                <w:i w:val="0"/>
              </w:rPr>
              <w:t>paragraph 34 of Part 1 of Annex V</w:t>
            </w:r>
            <w:ins w:id="122" w:author="Author">
              <w:r w:rsidR="004017D5">
                <w:rPr>
                  <w:i w:val="0"/>
                </w:rPr>
                <w:t>)</w:t>
              </w:r>
            </w:ins>
            <w:r w:rsidRPr="007F4CC8">
              <w:rPr>
                <w:i w:val="0"/>
              </w:rPr>
              <w:t xml:space="preserve"> to Commission Implementing Regulation (EU)</w:t>
            </w:r>
            <w:del w:id="123" w:author="Author">
              <w:r w:rsidRPr="007F4CC8" w:rsidDel="00FD263A">
                <w:rPr>
                  <w:i w:val="0"/>
                </w:rPr>
                <w:delText xml:space="preserve"> 680/2014</w:delText>
              </w:r>
            </w:del>
            <w:ins w:id="124" w:author="Author">
              <w:r w:rsidR="00FD263A" w:rsidRPr="00FD263A">
                <w:rPr>
                  <w:i w:val="0"/>
                </w:rPr>
                <w:t>2024/</w:t>
              </w:r>
              <w:r w:rsidR="004017D5">
                <w:rPr>
                  <w:i w:val="0"/>
                </w:rPr>
                <w:t>3117</w:t>
              </w:r>
            </w:ins>
            <w:r w:rsidRPr="007F4CC8">
              <w:rPr>
                <w:i w:val="0"/>
              </w:rPr>
              <w:t>; nominal amount as defined in paragraph 118 of Part 2 of Annex V to Commission Implementing Regulation (EU)</w:t>
            </w:r>
            <w:del w:id="125" w:author="Author">
              <w:r w:rsidRPr="007F4CC8" w:rsidDel="00FD263A">
                <w:rPr>
                  <w:i w:val="0"/>
                </w:rPr>
                <w:delText xml:space="preserve"> 680/2014</w:delText>
              </w:r>
            </w:del>
            <w:ins w:id="126" w:author="Author">
              <w:r w:rsidR="00FD263A" w:rsidRPr="00FD263A">
                <w:t>2024/</w:t>
              </w:r>
              <w:r w:rsidR="004017D5">
                <w:t>3117</w:t>
              </w:r>
            </w:ins>
            <w:r w:rsidRPr="007F4CC8">
              <w:rPr>
                <w:i w:val="0"/>
              </w:rPr>
              <w:t>; exposures with forbearance measures as defined in Article 47b CRR</w:t>
            </w:r>
          </w:p>
          <w:p w14:paraId="4F8C067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49E0AEB0" w14:textId="77777777" w:rsidR="00F5723F" w:rsidRPr="007F4CC8" w:rsidRDefault="00F5723F" w:rsidP="00D819DE">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rsidRPr="007F4CC8">
              <w:t>b</w:t>
            </w:r>
          </w:p>
        </w:tc>
        <w:tc>
          <w:tcPr>
            <w:tcW w:w="7655" w:type="dxa"/>
          </w:tcPr>
          <w:p w14:paraId="0897AF7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of exposures with forbearance measures</w:t>
            </w:r>
            <w:r w:rsidRPr="007F4CC8">
              <w:rPr>
                <w:b/>
              </w:rPr>
              <w:t xml:space="preserve"> – </w:t>
            </w:r>
            <w:r w:rsidRPr="007F4CC8">
              <w:rPr>
                <w:rFonts w:eastAsiaTheme="minorEastAsia"/>
                <w:b/>
              </w:rPr>
              <w:t>of which non-performing forborne</w:t>
            </w:r>
          </w:p>
          <w:p w14:paraId="3E3246FD" w14:textId="7863E1E5" w:rsidR="00F5723F" w:rsidRPr="007F4CC8" w:rsidRDefault="00F5723F" w:rsidP="00D819DE">
            <w:pPr>
              <w:pStyle w:val="Institutionquisigne"/>
              <w:spacing w:before="0" w:after="120"/>
              <w:rPr>
                <w:i w:val="0"/>
              </w:rPr>
            </w:pPr>
            <w:r w:rsidRPr="007F4CC8">
              <w:rPr>
                <w:i w:val="0"/>
              </w:rPr>
              <w:t xml:space="preserve">Gross carrying amount as defined in </w:t>
            </w:r>
            <w:ins w:id="127" w:author="Author">
              <w:r w:rsidR="004017D5" w:rsidRPr="004017D5">
                <w:rPr>
                  <w:i w:val="0"/>
                </w:rPr>
                <w:t xml:space="preserve">IT solutions </w:t>
              </w:r>
              <w:r w:rsidR="004017D5">
                <w:rPr>
                  <w:i w:val="0"/>
                </w:rPr>
                <w:t>(</w:t>
              </w:r>
            </w:ins>
            <w:r w:rsidRPr="007F4CC8">
              <w:rPr>
                <w:i w:val="0"/>
              </w:rPr>
              <w:t>paragraph 34 of Part 1 of Annex V</w:t>
            </w:r>
            <w:ins w:id="128" w:author="Author">
              <w:r w:rsidR="004017D5">
                <w:rPr>
                  <w:i w:val="0"/>
                </w:rPr>
                <w:t>)</w:t>
              </w:r>
            </w:ins>
            <w:r w:rsidRPr="007F4CC8">
              <w:rPr>
                <w:i w:val="0"/>
              </w:rPr>
              <w:t xml:space="preserve"> to Commission Implementing Regulation (EU)</w:t>
            </w:r>
            <w:del w:id="129" w:author="Author">
              <w:r w:rsidRPr="007F4CC8" w:rsidDel="00FD263A">
                <w:rPr>
                  <w:i w:val="0"/>
                </w:rPr>
                <w:delText xml:space="preserve"> 680/2014</w:delText>
              </w:r>
            </w:del>
            <w:ins w:id="130" w:author="Author">
              <w:r w:rsidR="00FD263A" w:rsidRPr="00FD263A">
                <w:rPr>
                  <w:i w:val="0"/>
                </w:rPr>
                <w:t>2024/</w:t>
              </w:r>
              <w:r w:rsidR="004017D5">
                <w:rPr>
                  <w:i w:val="0"/>
                </w:rPr>
                <w:t>3117</w:t>
              </w:r>
            </w:ins>
            <w:r w:rsidRPr="007F4CC8">
              <w:rPr>
                <w:i w:val="0"/>
              </w:rPr>
              <w:t xml:space="preserve">; nominal amount as defined in </w:t>
            </w:r>
            <w:ins w:id="131" w:author="Author">
              <w:r w:rsidR="004017D5" w:rsidRPr="004017D5">
                <w:rPr>
                  <w:i w:val="0"/>
                </w:rPr>
                <w:t xml:space="preserve">IT solutions </w:t>
              </w:r>
              <w:r w:rsidR="004017D5">
                <w:rPr>
                  <w:i w:val="0"/>
                </w:rPr>
                <w:t>(</w:t>
              </w:r>
            </w:ins>
            <w:r w:rsidRPr="007F4CC8">
              <w:rPr>
                <w:i w:val="0"/>
              </w:rPr>
              <w:t>paragraph 118 of Part 2 of Annex V</w:t>
            </w:r>
            <w:ins w:id="132" w:author="Author">
              <w:r w:rsidR="004017D5">
                <w:rPr>
                  <w:i w:val="0"/>
                </w:rPr>
                <w:t>)</w:t>
              </w:r>
            </w:ins>
            <w:r w:rsidRPr="007F4CC8">
              <w:rPr>
                <w:i w:val="0"/>
              </w:rPr>
              <w:t xml:space="preserve"> to Commission Implementing Regulation (EU) </w:t>
            </w:r>
            <w:del w:id="133" w:author="Author">
              <w:r w:rsidRPr="007F4CC8" w:rsidDel="00FD263A">
                <w:rPr>
                  <w:i w:val="0"/>
                </w:rPr>
                <w:delText>680/2014</w:delText>
              </w:r>
            </w:del>
            <w:ins w:id="134" w:author="Author">
              <w:r w:rsidR="00FD263A" w:rsidRPr="00FD263A">
                <w:rPr>
                  <w:i w:val="0"/>
                </w:rPr>
                <w:t>2024/</w:t>
              </w:r>
              <w:r w:rsidR="004017D5">
                <w:rPr>
                  <w:i w:val="0"/>
                </w:rPr>
                <w:t>3117</w:t>
              </w:r>
              <w:r w:rsidR="00FD263A">
                <w:rPr>
                  <w:i w:val="0"/>
                </w:rPr>
                <w:t>.</w:t>
              </w:r>
            </w:ins>
          </w:p>
          <w:p w14:paraId="29DA1B1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2F4DDB95" w14:textId="77777777" w:rsidR="00F5723F" w:rsidRPr="007F4CC8" w:rsidRDefault="00F5723F" w:rsidP="00D819DE">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rsidRPr="007F4CC8">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5FDF603D" w14:textId="77777777" w:rsidR="00F5723F" w:rsidRPr="007F4CC8" w:rsidRDefault="00F5723F" w:rsidP="00D819DE">
            <w:pPr>
              <w:pStyle w:val="Fait"/>
              <w:spacing w:before="0" w:after="120"/>
              <w:rPr>
                <w:rFonts w:eastAsiaTheme="minorEastAsia"/>
              </w:rPr>
            </w:pPr>
            <w:r w:rsidRPr="007F4CC8">
              <w:t>Forborne exposures that are also classified as defaulted in accordance with Article 178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rsidRPr="007F4CC8">
              <w:lastRenderedPageBreak/>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impaired</w:t>
            </w:r>
          </w:p>
          <w:p w14:paraId="4B67F483" w14:textId="4FE562E1" w:rsidR="00F5723F" w:rsidRPr="007F4CC8" w:rsidRDefault="00F5723F" w:rsidP="00D819DE">
            <w:pPr>
              <w:pStyle w:val="Fait"/>
              <w:spacing w:before="0" w:after="120"/>
              <w:rPr>
                <w:rFonts w:eastAsiaTheme="minorEastAsia"/>
              </w:rPr>
            </w:pPr>
            <w:r w:rsidRPr="007F4CC8">
              <w:rPr>
                <w:rFonts w:eastAsiaTheme="minorEastAsia"/>
              </w:rPr>
              <w:t xml:space="preserve">Forborne exposures that are also impaired in accordance with the applicable accounting framework under </w:t>
            </w:r>
            <w:ins w:id="135" w:author="Author">
              <w:r w:rsidR="004017D5">
                <w:rPr>
                  <w:rFonts w:eastAsiaTheme="minorEastAsia"/>
                </w:rPr>
                <w:t>IT solutions (</w:t>
              </w:r>
            </w:ins>
            <w:r w:rsidRPr="007F4CC8">
              <w:rPr>
                <w:rFonts w:eastAsiaTheme="minorEastAsia"/>
              </w:rPr>
              <w:t>paragraph 215 of Part 2 of Annex V</w:t>
            </w:r>
            <w:ins w:id="136" w:author="Author">
              <w:r w:rsidR="004017D5">
                <w:rPr>
                  <w:rFonts w:eastAsiaTheme="minorEastAsia"/>
                </w:rPr>
                <w:t>)</w:t>
              </w:r>
            </w:ins>
            <w:r w:rsidRPr="007F4CC8">
              <w:rPr>
                <w:rFonts w:eastAsiaTheme="minorEastAsia"/>
              </w:rPr>
              <w:t xml:space="preserve"> to Commission Implementing Regulation (EU) </w:t>
            </w:r>
            <w:ins w:id="137" w:author="Author">
              <w:r w:rsidR="00FD263A" w:rsidRPr="00FD263A">
                <w:t>2024/</w:t>
              </w:r>
              <w:r w:rsidR="004017D5">
                <w:t>3117</w:t>
              </w:r>
            </w:ins>
            <w:del w:id="138" w:author="Author">
              <w:r w:rsidRPr="007F4CC8" w:rsidDel="00FD263A">
                <w:rPr>
                  <w:rFonts w:eastAsiaTheme="minorEastAsia"/>
                </w:rPr>
                <w:delText>680/2014</w:delText>
              </w:r>
            </w:del>
            <w:ins w:id="139" w:author="Author">
              <w:r w:rsidR="00FD263A">
                <w:rPr>
                  <w:rFonts w:eastAsiaTheme="minorEastAsia"/>
                </w:rPr>
                <w:t>.</w:t>
              </w:r>
            </w:ins>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rsidRPr="007F4CC8">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performing forborne exposures</w:t>
            </w:r>
          </w:p>
          <w:p w14:paraId="01442857" w14:textId="77777777" w:rsidR="00F5723F" w:rsidRPr="007F4CC8" w:rsidRDefault="00F5723F" w:rsidP="00D819DE">
            <w:pPr>
              <w:pStyle w:val="Fait"/>
              <w:spacing w:before="0" w:after="120"/>
            </w:pPr>
            <w:r w:rsidRPr="007F4CC8">
              <w:t xml:space="preserve">Exposures with forbearance measures as defined in Article 47b CRR. </w:t>
            </w:r>
          </w:p>
          <w:p w14:paraId="2ECC33D9" w14:textId="6C2697A1" w:rsidR="00F5723F" w:rsidRPr="007F4CC8" w:rsidRDefault="00F5723F" w:rsidP="00D819DE">
            <w:pPr>
              <w:pStyle w:val="Fait"/>
              <w:spacing w:before="0" w:after="120"/>
            </w:pPr>
            <w:r w:rsidRPr="007F4CC8">
              <w:t xml:space="preserve">Institutions shall include the amounts determined in accordance with </w:t>
            </w:r>
            <w:ins w:id="140" w:author="Author">
              <w:r w:rsidR="004017D5">
                <w:t>IT solutions</w:t>
              </w:r>
              <w:r w:rsidR="004017D5" w:rsidRPr="007F4CC8">
                <w:t xml:space="preserve"> </w:t>
              </w:r>
              <w:r w:rsidR="004017D5">
                <w:t>(</w:t>
              </w:r>
            </w:ins>
            <w:r w:rsidRPr="007F4CC8">
              <w:t>paragraphs 11, 69 to 71, 106 and 110 of Part 2 of Annex V</w:t>
            </w:r>
            <w:ins w:id="141" w:author="Author">
              <w:r w:rsidR="004017D5">
                <w:t>)</w:t>
              </w:r>
            </w:ins>
            <w:r w:rsidRPr="007F4CC8">
              <w:t xml:space="preserve"> to Commission Implementing Regulation (EU)</w:t>
            </w:r>
            <w:del w:id="142" w:author="Author">
              <w:r w:rsidRPr="007F4CC8" w:rsidDel="00FD263A">
                <w:delText xml:space="preserve"> 680/2014</w:delText>
              </w:r>
            </w:del>
            <w:ins w:id="143" w:author="Author">
              <w:r w:rsidR="00FD263A" w:rsidRPr="00FD263A">
                <w:t>2024/</w:t>
              </w:r>
              <w:r w:rsidR="00337F37">
                <w:t>3117</w:t>
              </w:r>
            </w:ins>
            <w:r w:rsidRPr="007F4CC8">
              <w:t>.</w:t>
            </w:r>
          </w:p>
          <w:p w14:paraId="6AEDE60B" w14:textId="77777777" w:rsidR="00F5723F" w:rsidRPr="007F4CC8" w:rsidRDefault="00F5723F" w:rsidP="00D819DE">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rsidRPr="007F4CC8">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non-performing forborne exposures</w:t>
            </w:r>
          </w:p>
          <w:p w14:paraId="5044EEED" w14:textId="3AC73E2F" w:rsidR="00F5723F" w:rsidRPr="007F4CC8" w:rsidRDefault="00F5723F" w:rsidP="00D819DE">
            <w:pPr>
              <w:pStyle w:val="Fait"/>
              <w:spacing w:before="0" w:after="120"/>
            </w:pPr>
            <w:r w:rsidRPr="007F4CC8">
              <w:t xml:space="preserve">This shall include the amounts determined in accordance with </w:t>
            </w:r>
            <w:ins w:id="144" w:author="Author">
              <w:r w:rsidR="004017D5">
                <w:t>IT solutions</w:t>
              </w:r>
              <w:r w:rsidR="004017D5" w:rsidRPr="007F4CC8">
                <w:t xml:space="preserve"> </w:t>
              </w:r>
              <w:r w:rsidR="004017D5">
                <w:t>(</w:t>
              </w:r>
            </w:ins>
            <w:r w:rsidRPr="007F4CC8">
              <w:t>paragraphs 11, 69 to 71, 106 and 110 of Part 2 of Annex V</w:t>
            </w:r>
            <w:ins w:id="145" w:author="Author">
              <w:r w:rsidR="004017D5">
                <w:t>)</w:t>
              </w:r>
            </w:ins>
            <w:r w:rsidRPr="007F4CC8">
              <w:t xml:space="preserve"> to Commission Implementing Regulation (EU) </w:t>
            </w:r>
            <w:ins w:id="146" w:author="Author">
              <w:r w:rsidR="00FD263A" w:rsidRPr="00FD263A">
                <w:t>2024/</w:t>
              </w:r>
              <w:r w:rsidR="00337F37">
                <w:t>3117</w:t>
              </w:r>
            </w:ins>
            <w:del w:id="147" w:author="Author">
              <w:r w:rsidRPr="007F4CC8" w:rsidDel="00FD263A">
                <w:delText>680/2014</w:delText>
              </w:r>
            </w:del>
            <w:r w:rsidRPr="007F4CC8">
              <w:t>.</w:t>
            </w:r>
          </w:p>
          <w:p w14:paraId="7F8ECF3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rsidRPr="007F4CC8">
              <w:t>g</w:t>
            </w:r>
          </w:p>
        </w:tc>
        <w:tc>
          <w:tcPr>
            <w:tcW w:w="7655" w:type="dxa"/>
          </w:tcPr>
          <w:p w14:paraId="08960263" w14:textId="77777777" w:rsidR="00F5723F" w:rsidRPr="007F4CC8" w:rsidRDefault="00F5723F" w:rsidP="00D819DE">
            <w:pPr>
              <w:pStyle w:val="Fait"/>
              <w:spacing w:before="0" w:after="120"/>
              <w:rPr>
                <w:rFonts w:eastAsiaTheme="minorEastAsia"/>
                <w:b/>
              </w:rPr>
            </w:pPr>
            <w:r w:rsidRPr="007F4CC8">
              <w:rPr>
                <w:rFonts w:eastAsiaTheme="minorEastAsia"/>
                <w:b/>
              </w:rPr>
              <w:t>Collateral received and financial guarantees received on forborne exposures</w:t>
            </w:r>
          </w:p>
          <w:p w14:paraId="7DE64F47" w14:textId="71B94CF2" w:rsidR="00F5723F" w:rsidRPr="007F4CC8" w:rsidRDefault="00F5723F" w:rsidP="00D819DE">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w:t>
            </w:r>
            <w:ins w:id="148" w:author="Author">
              <w:r w:rsidR="004017D5">
                <w:t xml:space="preserve"> IT solutions</w:t>
              </w:r>
            </w:ins>
            <w:r w:rsidRPr="007F4CC8">
              <w:t xml:space="preserve"> </w:t>
            </w:r>
            <w:ins w:id="149" w:author="Author">
              <w:r w:rsidR="004017D5">
                <w:t>(</w:t>
              </w:r>
            </w:ins>
            <w:r w:rsidRPr="007F4CC8">
              <w:t>paragraph 239 of Part 2 of Annex V</w:t>
            </w:r>
            <w:ins w:id="150" w:author="Author">
              <w:r w:rsidR="004017D5">
                <w:t>)</w:t>
              </w:r>
            </w:ins>
            <w:r w:rsidRPr="007F4CC8">
              <w:t xml:space="preserve"> to Commission Implementing Regulation (EU)</w:t>
            </w:r>
            <w:del w:id="151" w:author="Author">
              <w:r w:rsidRPr="007F4CC8" w:rsidDel="00FD263A">
                <w:delText xml:space="preserve"> 680/2014</w:delText>
              </w:r>
            </w:del>
            <w:ins w:id="152" w:author="Author">
              <w:r w:rsidR="00FD263A" w:rsidRPr="00FD263A">
                <w:t>2024/</w:t>
              </w:r>
              <w:r w:rsidR="00337F37">
                <w:t>3117</w:t>
              </w:r>
            </w:ins>
            <w:r w:rsidRPr="007F4CC8">
              <w:t>. The sum of amounts for both collateral and guarantees is to be capped at the carrying amount of the related exposure.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rsidRPr="007F4CC8">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14:paraId="6458C140" w14:textId="22ED5337" w:rsidR="00F5723F" w:rsidRPr="007F4CC8" w:rsidRDefault="00F5723F" w:rsidP="00D819DE">
            <w:pPr>
              <w:pStyle w:val="Fait"/>
              <w:spacing w:before="0" w:after="120"/>
            </w:pPr>
            <w:r w:rsidRPr="007F4CC8">
              <w:t>Amounts for collateral received and guarantees received shall be calculated in accordance with</w:t>
            </w:r>
            <w:ins w:id="153" w:author="Author">
              <w:r w:rsidR="004017D5">
                <w:t xml:space="preserve"> IT solutions</w:t>
              </w:r>
            </w:ins>
            <w:r w:rsidRPr="007F4CC8">
              <w:t xml:space="preserve"> </w:t>
            </w:r>
            <w:ins w:id="154" w:author="Author">
              <w:r w:rsidR="004017D5">
                <w:t>(</w:t>
              </w:r>
            </w:ins>
            <w:r w:rsidRPr="007F4CC8">
              <w:t>paragraph 239 of Part 2 of Annex V</w:t>
            </w:r>
            <w:ins w:id="155" w:author="Author">
              <w:r w:rsidR="004017D5">
                <w:t>)</w:t>
              </w:r>
            </w:ins>
            <w:r w:rsidRPr="007F4CC8">
              <w:t xml:space="preserve"> to Commission Implementing Regulation (EU)</w:t>
            </w:r>
            <w:del w:id="156" w:author="Author">
              <w:r w:rsidRPr="007F4CC8" w:rsidDel="00FD263A">
                <w:delText xml:space="preserve"> 680/2014</w:delText>
              </w:r>
            </w:del>
            <w:ins w:id="157" w:author="Author">
              <w:r w:rsidR="00FD263A" w:rsidRPr="00FD263A">
                <w:t>2024/</w:t>
              </w:r>
              <w:r w:rsidR="00337F37">
                <w:t>3117</w:t>
              </w:r>
            </w:ins>
            <w:r w:rsidRPr="007F4CC8">
              <w:t xml:space="preserve">. The sum of </w:t>
            </w:r>
            <w:r w:rsidRPr="007F4CC8">
              <w:lastRenderedPageBreak/>
              <w:t>amounts for both collateral and guarantees is to be capped at the carrying amount of the related exposure.</w:t>
            </w:r>
          </w:p>
          <w:p w14:paraId="3BFAABD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CQ2: Quality of forbearance</w:t>
      </w:r>
    </w:p>
    <w:p w14:paraId="24DB8DF8" w14:textId="0E2E1DA1"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bCs/>
          <w:sz w:val="24"/>
        </w:rPr>
        <w:t xml:space="preserve">Large institutions referred to in </w:t>
      </w:r>
      <w:r w:rsidRPr="00DB140C">
        <w:rPr>
          <w:rFonts w:ascii="Times New Roman" w:hAnsi="Times New Roman"/>
          <w:bCs/>
          <w:sz w:val="24"/>
          <w:highlight w:val="yellow"/>
          <w:rPrChange w:id="158" w:author="Author">
            <w:rPr>
              <w:rFonts w:ascii="Times New Roman" w:hAnsi="Times New Roman"/>
              <w:bCs/>
              <w:sz w:val="24"/>
            </w:rPr>
          </w:rPrChange>
        </w:rPr>
        <w:t xml:space="preserve">Article </w:t>
      </w:r>
      <w:del w:id="159" w:author="Author">
        <w:r w:rsidRPr="00DB140C" w:rsidDel="000D6C27">
          <w:rPr>
            <w:rFonts w:ascii="Times New Roman" w:hAnsi="Times New Roman"/>
            <w:bCs/>
            <w:sz w:val="24"/>
            <w:highlight w:val="yellow"/>
            <w:rPrChange w:id="160" w:author="Author">
              <w:rPr>
                <w:rFonts w:ascii="Times New Roman" w:hAnsi="Times New Roman"/>
                <w:bCs/>
                <w:sz w:val="24"/>
              </w:rPr>
            </w:rPrChange>
          </w:rPr>
          <w:delText>8</w:delText>
        </w:r>
      </w:del>
      <w:ins w:id="161" w:author="Author">
        <w:r w:rsidR="000D6C27" w:rsidRPr="00DB140C">
          <w:rPr>
            <w:rFonts w:ascii="Times New Roman" w:hAnsi="Times New Roman"/>
            <w:bCs/>
            <w:sz w:val="24"/>
            <w:highlight w:val="yellow"/>
            <w:rPrChange w:id="162" w:author="Author">
              <w:rPr>
                <w:rFonts w:ascii="Times New Roman" w:hAnsi="Times New Roman"/>
                <w:bCs/>
                <w:sz w:val="24"/>
              </w:rPr>
            </w:rPrChange>
          </w:rPr>
          <w:t>9</w:t>
        </w:r>
      </w:ins>
      <w:r w:rsidRPr="00DB140C">
        <w:rPr>
          <w:rFonts w:ascii="Times New Roman" w:hAnsi="Times New Roman"/>
          <w:bCs/>
          <w:sz w:val="24"/>
          <w:highlight w:val="yellow"/>
          <w:rPrChange w:id="163" w:author="Author">
            <w:rPr>
              <w:rFonts w:ascii="Times New Roman" w:hAnsi="Times New Roman"/>
              <w:bCs/>
              <w:sz w:val="24"/>
            </w:rPr>
          </w:rPrChange>
        </w:rPr>
        <w:t xml:space="preserve">(2) of </w:t>
      </w:r>
      <w:del w:id="164" w:author="Author">
        <w:r w:rsidR="00FF7834" w:rsidRPr="00DB140C" w:rsidDel="00FD263A">
          <w:rPr>
            <w:rFonts w:ascii="Times New Roman" w:hAnsi="Times New Roman"/>
            <w:bCs/>
            <w:sz w:val="24"/>
            <w:highlight w:val="yellow"/>
            <w:rPrChange w:id="165" w:author="Author">
              <w:rPr>
                <w:rFonts w:ascii="Times New Roman" w:hAnsi="Times New Roman"/>
                <w:bCs/>
                <w:sz w:val="24"/>
              </w:rPr>
            </w:rPrChange>
          </w:rPr>
          <w:delText xml:space="preserve">this </w:delText>
        </w:r>
      </w:del>
      <w:r w:rsidR="00FF7834" w:rsidRPr="00DB140C">
        <w:rPr>
          <w:rFonts w:ascii="Times New Roman" w:hAnsi="Times New Roman"/>
          <w:bCs/>
          <w:sz w:val="24"/>
          <w:highlight w:val="yellow"/>
          <w:rPrChange w:id="166" w:author="Author">
            <w:rPr>
              <w:rFonts w:ascii="Times New Roman" w:hAnsi="Times New Roman"/>
              <w:bCs/>
              <w:sz w:val="24"/>
            </w:rPr>
          </w:rPrChange>
        </w:rPr>
        <w:t>Implementing Regulation</w:t>
      </w:r>
      <w:ins w:id="167" w:author="Author">
        <w:r w:rsidR="00FD263A">
          <w:rPr>
            <w:rFonts w:ascii="Times New Roman" w:hAnsi="Times New Roman"/>
            <w:bCs/>
            <w:sz w:val="24"/>
          </w:rPr>
          <w:t xml:space="preserve"> (EU) 2024/</w:t>
        </w:r>
        <w:r w:rsidR="00EC196A">
          <w:rPr>
            <w:rFonts w:ascii="Times New Roman" w:hAnsi="Times New Roman"/>
            <w:bCs/>
            <w:sz w:val="24"/>
          </w:rPr>
          <w:t>3172</w:t>
        </w:r>
      </w:ins>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CQ2 which is presented in</w:t>
      </w:r>
      <w:del w:id="168" w:author="Author">
        <w:r w:rsidR="00F5723F"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169"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ins>
      <w:r w:rsidR="00F5723F" w:rsidRPr="007F4CC8">
        <w:rPr>
          <w:rFonts w:ascii="Times New Roman" w:hAnsi="Times New Roman"/>
          <w:bCs/>
          <w:sz w:val="24"/>
        </w:rPr>
        <w:t>.</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rsidRPr="007F4CC8">
              <w:t>010</w:t>
            </w:r>
          </w:p>
        </w:tc>
        <w:tc>
          <w:tcPr>
            <w:tcW w:w="7655" w:type="dxa"/>
          </w:tcPr>
          <w:p w14:paraId="122F9564" w14:textId="77777777" w:rsidR="00F5723F" w:rsidRPr="007F4CC8" w:rsidRDefault="00F5723F" w:rsidP="00D819DE">
            <w:pPr>
              <w:pStyle w:val="Applicationdirecte"/>
              <w:spacing w:before="0"/>
              <w:rPr>
                <w:b/>
              </w:rPr>
            </w:pPr>
            <w:r w:rsidRPr="007F4CC8">
              <w:rPr>
                <w:b/>
              </w:rPr>
              <w:t>Loans and advances that have been forborne more than twice</w:t>
            </w:r>
          </w:p>
          <w:p w14:paraId="4682DC31" w14:textId="77777777" w:rsidR="00F5723F" w:rsidRPr="007F4CC8" w:rsidRDefault="00F5723F" w:rsidP="00D819DE">
            <w:pPr>
              <w:pStyle w:val="Fait"/>
              <w:spacing w:before="0" w:after="120"/>
            </w:pPr>
            <w:r w:rsidRPr="007F4CC8">
              <w:t>Gross carrying amount of loans and advances that had been granted forbearance measures in the past and more than twice</w:t>
            </w:r>
          </w:p>
          <w:p w14:paraId="25462CDA" w14:textId="77777777" w:rsidR="00F5723F" w:rsidRPr="007F4CC8" w:rsidRDefault="00F5723F" w:rsidP="00D819DE">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forborne loans and advances that failed to meet the non-performing exit criteria</w:t>
            </w:r>
          </w:p>
          <w:p w14:paraId="6C8A457E" w14:textId="77777777" w:rsidR="00F5723F" w:rsidRPr="007F4CC8" w:rsidRDefault="00F5723F" w:rsidP="00D819DE">
            <w:pPr>
              <w:pStyle w:val="Fait"/>
              <w:spacing w:before="0" w:after="120"/>
              <w:rPr>
                <w:b/>
              </w:rPr>
            </w:pPr>
            <w:r w:rsidRPr="007F4CC8">
              <w:t xml:space="preserve">Gross carrying amount of non-performing forborne loans and advances that are in the category of non-performing forborne loans and advances under the cure period of 1 year and that failed to comply with the forbearance measures after the 12-month cure period and therefore </w:t>
            </w:r>
            <w:proofErr w:type="gramStart"/>
            <w:r w:rsidRPr="007F4CC8">
              <w:t>did not succeed</w:t>
            </w:r>
            <w:proofErr w:type="gramEnd"/>
            <w:r w:rsidRPr="007F4CC8">
              <w:t xml:space="preserve"> in moving towards performing forborne status but retained non-performing forborne within cure period status</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rsidRPr="007F4CC8">
              <w:lastRenderedPageBreak/>
              <w:t>a</w:t>
            </w:r>
          </w:p>
        </w:tc>
        <w:tc>
          <w:tcPr>
            <w:tcW w:w="7655" w:type="dxa"/>
          </w:tcPr>
          <w:p w14:paraId="0FC9E7B6"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 of forborne exposures</w:t>
            </w:r>
          </w:p>
          <w:p w14:paraId="4FCAF587" w14:textId="0D1BF37B" w:rsidR="00F5723F" w:rsidRPr="007F4CC8" w:rsidRDefault="00F5723F" w:rsidP="00D819DE">
            <w:pPr>
              <w:pStyle w:val="Institutionquisigne"/>
              <w:spacing w:before="0" w:after="120"/>
              <w:rPr>
                <w:i w:val="0"/>
              </w:rPr>
            </w:pPr>
            <w:r w:rsidRPr="007F4CC8">
              <w:rPr>
                <w:i w:val="0"/>
              </w:rPr>
              <w:t xml:space="preserve">Gross carrying amount as defined in </w:t>
            </w:r>
            <w:ins w:id="170" w:author="Author">
              <w:r w:rsidR="004017D5">
                <w:rPr>
                  <w:i w:val="0"/>
                </w:rPr>
                <w:t>IT solutions (</w:t>
              </w:r>
            </w:ins>
            <w:r w:rsidRPr="007F4CC8">
              <w:rPr>
                <w:i w:val="0"/>
              </w:rPr>
              <w:t>paragraph 34 of Part 1 of Annex V</w:t>
            </w:r>
            <w:ins w:id="171" w:author="Author">
              <w:r w:rsidR="004017D5">
                <w:rPr>
                  <w:i w:val="0"/>
                </w:rPr>
                <w:t>)</w:t>
              </w:r>
            </w:ins>
            <w:r w:rsidRPr="007F4CC8">
              <w:rPr>
                <w:i w:val="0"/>
              </w:rPr>
              <w:t xml:space="preserve"> to Commission Implementing Regulation (EU)</w:t>
            </w:r>
            <w:del w:id="172" w:author="Author">
              <w:r w:rsidRPr="007F4CC8" w:rsidDel="00FD263A">
                <w:rPr>
                  <w:i w:val="0"/>
                </w:rPr>
                <w:delText xml:space="preserve"> 680/2014</w:delText>
              </w:r>
            </w:del>
            <w:ins w:id="173" w:author="Author">
              <w:r w:rsidR="00FD263A" w:rsidRPr="00FD263A">
                <w:rPr>
                  <w:i w:val="0"/>
                </w:rPr>
                <w:t>2024/</w:t>
              </w:r>
              <w:r w:rsidR="00EC196A">
                <w:rPr>
                  <w:i w:val="0"/>
                </w:rPr>
                <w:t>3117</w:t>
              </w:r>
            </w:ins>
            <w:r w:rsidRPr="007F4CC8">
              <w:rPr>
                <w:i w:val="0"/>
              </w:rPr>
              <w:t xml:space="preserve">; exposures with forbearance measures as defined in Article 47b </w:t>
            </w:r>
            <w:r w:rsidR="00FF7834">
              <w:rPr>
                <w:i w:val="0"/>
              </w:rPr>
              <w:t xml:space="preserve">of the </w:t>
            </w:r>
            <w:r w:rsidRPr="007F4CC8">
              <w:rPr>
                <w:i w:val="0"/>
              </w:rPr>
              <w:t>CRR</w:t>
            </w:r>
            <w:r w:rsidR="00FF7834">
              <w:rPr>
                <w:i w:val="0"/>
              </w:rPr>
              <w:t>.</w:t>
            </w:r>
          </w:p>
          <w:p w14:paraId="383A0FAA" w14:textId="77777777" w:rsidR="00F5723F" w:rsidRPr="007F4CC8" w:rsidRDefault="00F5723F" w:rsidP="00D819DE">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CQ3: Credit quality of performing and non-performing exposures by past due days</w:t>
      </w:r>
    </w:p>
    <w:p w14:paraId="5BA87DFF" w14:textId="4054BB8F"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CQ3 which is presented in</w:t>
      </w:r>
      <w:del w:id="174" w:author="Author">
        <w:r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175"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ins>
      <w:r w:rsidRPr="007F4CC8">
        <w:rPr>
          <w:rFonts w:ascii="Times New Roman" w:hAnsi="Times New Roman"/>
          <w:bCs/>
          <w:sz w:val="24"/>
        </w:rPr>
        <w:t>.</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rsidRPr="007F4CC8">
              <w:t>005</w:t>
            </w:r>
          </w:p>
        </w:tc>
        <w:tc>
          <w:tcPr>
            <w:tcW w:w="7655" w:type="dxa"/>
          </w:tcPr>
          <w:p w14:paraId="06BF0C44" w14:textId="77777777" w:rsidR="00F5723F" w:rsidRPr="007F4CC8" w:rsidRDefault="00F5723F" w:rsidP="00D819DE">
            <w:pPr>
              <w:pStyle w:val="Applicationdirecte"/>
              <w:spacing w:before="0"/>
              <w:rPr>
                <w:b/>
              </w:rPr>
            </w:pPr>
            <w:r w:rsidRPr="007F4CC8">
              <w:rPr>
                <w:b/>
              </w:rPr>
              <w:t>Cash balances at central banks and other demand deposits</w:t>
            </w:r>
          </w:p>
          <w:p w14:paraId="6A463E9A" w14:textId="4AED1FED" w:rsidR="00F5723F" w:rsidRPr="007F4CC8" w:rsidRDefault="00F5723F" w:rsidP="00D819DE">
            <w:pPr>
              <w:pStyle w:val="Applicationdirecte"/>
              <w:spacing w:before="0"/>
            </w:pPr>
            <w:r w:rsidRPr="007F4CC8">
              <w:t xml:space="preserve">Institutions shall disclose this information in line with the information reported in </w:t>
            </w:r>
            <w:ins w:id="176" w:author="Author">
              <w:r w:rsidR="004017D5">
                <w:t>IT solutions</w:t>
              </w:r>
              <w:r w:rsidR="004017D5" w:rsidRPr="007F4CC8">
                <w:t xml:space="preserve"> </w:t>
              </w:r>
              <w:r w:rsidR="004017D5">
                <w:t>(</w:t>
              </w:r>
            </w:ins>
            <w:r w:rsidRPr="007F4CC8">
              <w:t>Annexes III and IV</w:t>
            </w:r>
            <w:ins w:id="177" w:author="Author">
              <w:r w:rsidR="004017D5">
                <w:t>) to</w:t>
              </w:r>
            </w:ins>
            <w:r w:rsidRPr="007F4CC8">
              <w:t xml:space="preserve"> Commission Implementing Regulation (EU)</w:t>
            </w:r>
            <w:del w:id="178" w:author="Author">
              <w:r w:rsidRPr="007F4CC8" w:rsidDel="00FD263A">
                <w:delText xml:space="preserve"> 680/2014</w:delText>
              </w:r>
            </w:del>
            <w:ins w:id="179" w:author="Author">
              <w:r w:rsidR="00FD263A" w:rsidRPr="00FD263A">
                <w:t>2024/</w:t>
              </w:r>
              <w:r w:rsidR="00EC196A">
                <w:t>3117</w:t>
              </w:r>
            </w:ins>
            <w:r w:rsidRPr="007F4CC8">
              <w:t>.</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rsidRPr="007F4CC8">
              <w:t>010</w:t>
            </w:r>
          </w:p>
        </w:tc>
        <w:tc>
          <w:tcPr>
            <w:tcW w:w="7655" w:type="dxa"/>
          </w:tcPr>
          <w:p w14:paraId="1457D83E" w14:textId="77777777" w:rsidR="00F5723F" w:rsidRPr="007F4CC8" w:rsidRDefault="00F5723F" w:rsidP="00D819DE">
            <w:pPr>
              <w:pStyle w:val="Applicationdirecte"/>
              <w:spacing w:before="0"/>
              <w:rPr>
                <w:b/>
              </w:rPr>
            </w:pPr>
            <w:r w:rsidRPr="007F4CC8">
              <w:rPr>
                <w:b/>
              </w:rPr>
              <w:t>Loans and advances</w:t>
            </w:r>
          </w:p>
          <w:p w14:paraId="090F8B8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rsidRPr="007F4CC8">
              <w:t>020 – 060, 080, 100 – 140, 160 –210</w:t>
            </w:r>
          </w:p>
        </w:tc>
        <w:tc>
          <w:tcPr>
            <w:tcW w:w="7655" w:type="dxa"/>
          </w:tcPr>
          <w:p w14:paraId="0C3873CC" w14:textId="77777777" w:rsidR="00F5723F" w:rsidRPr="007F4CC8" w:rsidRDefault="00F5723F" w:rsidP="00D819DE">
            <w:pPr>
              <w:pStyle w:val="Applicationdirecte"/>
              <w:spacing w:before="0"/>
              <w:rPr>
                <w:b/>
              </w:rPr>
            </w:pPr>
            <w:r w:rsidRPr="007F4CC8">
              <w:rPr>
                <w:b/>
              </w:rPr>
              <w:t>Counterparty breakdown</w:t>
            </w:r>
          </w:p>
          <w:p w14:paraId="6CBF1799" w14:textId="190EFD04" w:rsidR="00F5723F" w:rsidRPr="007F4CC8" w:rsidRDefault="00F5723F" w:rsidP="00D819DE">
            <w:pPr>
              <w:pStyle w:val="Applicationdirecte"/>
              <w:spacing w:before="0"/>
            </w:pPr>
            <w:r w:rsidRPr="007F4CC8">
              <w:t>Institutions shall apply the breakdown by counterparty as defined in</w:t>
            </w:r>
            <w:ins w:id="180" w:author="Author">
              <w:r w:rsidR="004017D5">
                <w:t xml:space="preserve"> IT solutions</w:t>
              </w:r>
            </w:ins>
            <w:r w:rsidRPr="007F4CC8">
              <w:t xml:space="preserve"> </w:t>
            </w:r>
            <w:ins w:id="181" w:author="Author">
              <w:r w:rsidR="004017D5">
                <w:t>(</w:t>
              </w:r>
            </w:ins>
            <w:r w:rsidRPr="007F4CC8">
              <w:t>paragraph 42 of Part 1 of Annex V</w:t>
            </w:r>
            <w:ins w:id="182" w:author="Author">
              <w:r w:rsidR="004017D5">
                <w:t>)</w:t>
              </w:r>
            </w:ins>
            <w:r w:rsidRPr="007F4CC8">
              <w:t xml:space="preserve"> to Commission Implementing Regulation (EU)</w:t>
            </w:r>
            <w:del w:id="183" w:author="Author">
              <w:r w:rsidRPr="007F4CC8" w:rsidDel="00FD263A">
                <w:delText xml:space="preserve"> 680/2014</w:delText>
              </w:r>
            </w:del>
            <w:ins w:id="184" w:author="Author">
              <w:r w:rsidR="00FD263A" w:rsidRPr="00FD263A">
                <w:t>2024/</w:t>
              </w:r>
              <w:r w:rsidR="00EC196A">
                <w:t>3117</w:t>
              </w:r>
            </w:ins>
            <w:r w:rsidRPr="007F4CC8">
              <w:t>.</w:t>
            </w:r>
          </w:p>
          <w:p w14:paraId="79F93526"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7FB7E935" w14:textId="3C7C3D6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lastRenderedPageBreak/>
              <w:t xml:space="preserve">As defined in </w:t>
            </w:r>
            <w:ins w:id="185" w:author="Author">
              <w:r w:rsidR="004017D5">
                <w:rPr>
                  <w:rFonts w:ascii="Times New Roman" w:eastAsia="Times New Roman" w:hAnsi="Times New Roman" w:cs="Times New Roman"/>
                  <w:sz w:val="24"/>
                </w:rPr>
                <w:t>IT solutions</w:t>
              </w:r>
              <w:r w:rsidR="004017D5" w:rsidRPr="007F4CC8">
                <w:rPr>
                  <w:rFonts w:ascii="Times New Roman" w:eastAsia="Times New Roman" w:hAnsi="Times New Roman" w:cs="Times New Roman"/>
                  <w:sz w:val="24"/>
                </w:rPr>
                <w:t xml:space="preserve"> </w:t>
              </w:r>
              <w:r w:rsidR="004017D5">
                <w:rPr>
                  <w:rFonts w:ascii="Times New Roman" w:eastAsia="Times New Roman" w:hAnsi="Times New Roman" w:cs="Times New Roman"/>
                  <w:sz w:val="24"/>
                </w:rPr>
                <w:t>(</w:t>
              </w:r>
            </w:ins>
            <w:r w:rsidRPr="007F4CC8">
              <w:rPr>
                <w:rFonts w:ascii="Times New Roman" w:eastAsia="Times New Roman" w:hAnsi="Times New Roman" w:cs="Times New Roman"/>
                <w:sz w:val="24"/>
              </w:rPr>
              <w:t>paragraph 5(i) of Part 1 of Annex V</w:t>
            </w:r>
            <w:ins w:id="186" w:author="Author">
              <w:r w:rsidR="004017D5">
                <w:rPr>
                  <w:rFonts w:ascii="Times New Roman" w:eastAsia="Times New Roman" w:hAnsi="Times New Roman" w:cs="Times New Roman"/>
                  <w:sz w:val="24"/>
                </w:rPr>
                <w:t>)</w:t>
              </w:r>
            </w:ins>
            <w:r w:rsidRPr="007F4CC8">
              <w:rPr>
                <w:rFonts w:ascii="Times New Roman" w:eastAsia="Times New Roman" w:hAnsi="Times New Roman" w:cs="Times New Roman"/>
                <w:sz w:val="24"/>
              </w:rPr>
              <w:t xml:space="preserve"> to Commission Implementing Regulation (EU)</w:t>
            </w:r>
            <w:del w:id="187" w:author="Author">
              <w:r w:rsidRPr="007F4CC8" w:rsidDel="00FD263A">
                <w:rPr>
                  <w:rFonts w:ascii="Times New Roman" w:eastAsia="Times New Roman" w:hAnsi="Times New Roman" w:cs="Times New Roman"/>
                  <w:sz w:val="24"/>
                </w:rPr>
                <w:delText xml:space="preserve"> 680/2014</w:delText>
              </w:r>
            </w:del>
            <w:ins w:id="188" w:author="Author">
              <w:r w:rsidR="00FD263A" w:rsidRPr="00FD263A">
                <w:rPr>
                  <w:rFonts w:ascii="Times New Roman" w:eastAsia="Times New Roman" w:hAnsi="Times New Roman" w:cs="Times New Roman"/>
                  <w:sz w:val="24"/>
                </w:rPr>
                <w:t>2024/</w:t>
              </w:r>
              <w:r w:rsidR="00EC196A">
                <w:rPr>
                  <w:rFonts w:ascii="Times New Roman" w:eastAsia="Times New Roman" w:hAnsi="Times New Roman" w:cs="Times New Roman"/>
                  <w:sz w:val="24"/>
                </w:rPr>
                <w:t>3117</w:t>
              </w:r>
            </w:ins>
            <w:r w:rsidR="00FF7834">
              <w:rPr>
                <w:rFonts w:ascii="Times New Roman" w:eastAsia="Times New Roman" w:hAnsi="Times New Roman" w:cs="Times New Roman"/>
                <w:sz w:val="24"/>
              </w:rPr>
              <w:t>.</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6C01B1F"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421733B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rsidRPr="007F4CC8">
              <w:t>a</w:t>
            </w:r>
          </w:p>
        </w:tc>
        <w:tc>
          <w:tcPr>
            <w:tcW w:w="7655" w:type="dxa"/>
          </w:tcPr>
          <w:p w14:paraId="5F420DD9"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exposures </w:t>
            </w:r>
          </w:p>
          <w:p w14:paraId="041A368C" w14:textId="3FEF2B2F" w:rsidR="00F5723F" w:rsidRPr="007F4CC8" w:rsidRDefault="00F5723F" w:rsidP="00D819DE">
            <w:pPr>
              <w:pStyle w:val="Fait"/>
              <w:spacing w:before="0" w:after="120"/>
            </w:pPr>
            <w:r w:rsidRPr="007F4CC8">
              <w:t xml:space="preserve">Gross carrying amount as defined in </w:t>
            </w:r>
            <w:ins w:id="189" w:author="Author">
              <w:r w:rsidR="004017D5">
                <w:t>IT solutions</w:t>
              </w:r>
              <w:r w:rsidR="004017D5" w:rsidRPr="007F4CC8">
                <w:t xml:space="preserve"> </w:t>
              </w:r>
              <w:r w:rsidR="004017D5">
                <w:t>(</w:t>
              </w:r>
            </w:ins>
            <w:r w:rsidRPr="007F4CC8">
              <w:t>paragraph 34 of Part 1 of Annex V</w:t>
            </w:r>
            <w:ins w:id="190" w:author="Author">
              <w:r w:rsidR="004017D5">
                <w:t>)</w:t>
              </w:r>
            </w:ins>
            <w:r w:rsidRPr="007F4CC8">
              <w:t xml:space="preserve"> to Commission Implementing Regulation (EU)</w:t>
            </w:r>
            <w:del w:id="191" w:author="Author">
              <w:r w:rsidRPr="007F4CC8" w:rsidDel="00FD263A">
                <w:delText xml:space="preserve"> 680/2014</w:delText>
              </w:r>
            </w:del>
            <w:ins w:id="192" w:author="Author">
              <w:r w:rsidR="00FD263A" w:rsidRPr="00FD263A">
                <w:t>2024/</w:t>
              </w:r>
              <w:r w:rsidR="00EC196A">
                <w:t>3117</w:t>
              </w:r>
            </w:ins>
            <w:r w:rsidRPr="007F4CC8">
              <w:t>; nominal amount as defined in</w:t>
            </w:r>
            <w:ins w:id="193" w:author="Author">
              <w:r w:rsidR="004017D5">
                <w:t xml:space="preserve"> IT solutions</w:t>
              </w:r>
            </w:ins>
            <w:r w:rsidRPr="007F4CC8">
              <w:t xml:space="preserve"> </w:t>
            </w:r>
            <w:ins w:id="194" w:author="Author">
              <w:r w:rsidR="004017D5">
                <w:t>(</w:t>
              </w:r>
            </w:ins>
            <w:r w:rsidRPr="007F4CC8">
              <w:t>paragraph 118 of Part 2 of Annex V</w:t>
            </w:r>
            <w:ins w:id="195" w:author="Author">
              <w:r w:rsidR="004017D5">
                <w:t>)</w:t>
              </w:r>
            </w:ins>
            <w:r w:rsidRPr="007F4CC8">
              <w:t xml:space="preserve"> to Commission Implementing Regulation (EU)</w:t>
            </w:r>
            <w:del w:id="196" w:author="Author">
              <w:r w:rsidRPr="007F4CC8" w:rsidDel="00FD263A">
                <w:delText xml:space="preserve"> 680/2014</w:delText>
              </w:r>
            </w:del>
            <w:ins w:id="197" w:author="Author">
              <w:r w:rsidR="00FD263A" w:rsidRPr="00FD263A">
                <w:t>2024/</w:t>
              </w:r>
              <w:r w:rsidR="00EC196A">
                <w:t>3117</w:t>
              </w:r>
            </w:ins>
            <w:r w:rsidRPr="007F4CC8">
              <w:t>.</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rsidRPr="007F4CC8">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Not past due or past due ≤ 30 days</w:t>
            </w:r>
          </w:p>
          <w:p w14:paraId="0F855205" w14:textId="77777777" w:rsidR="00F5723F" w:rsidRPr="007F4CC8" w:rsidRDefault="00F5723F" w:rsidP="00D819DE">
            <w:pPr>
              <w:pStyle w:val="Fait"/>
              <w:spacing w:before="0" w:after="120"/>
              <w:rPr>
                <w:rFonts w:eastAsiaTheme="minorEastAsia"/>
              </w:rPr>
            </w:pPr>
            <w:r w:rsidRPr="007F4CC8">
              <w:t>Subcategory of performing exposures that are not past due or are 1–30 days past due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rsidRPr="007F4CC8">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Past due &gt; 30 days ≤ 90 days</w:t>
            </w:r>
          </w:p>
          <w:p w14:paraId="1320DF36" w14:textId="77777777" w:rsidR="00F5723F" w:rsidRPr="007F4CC8" w:rsidRDefault="00F5723F" w:rsidP="00D819DE">
            <w:pPr>
              <w:pStyle w:val="Fait"/>
              <w:spacing w:before="0" w:after="120"/>
            </w:pPr>
            <w:r w:rsidRPr="007F4CC8">
              <w:t>Subcategory of performing exposures that are 31–90 days past due</w:t>
            </w:r>
          </w:p>
          <w:p w14:paraId="6F1FD7AE" w14:textId="77777777" w:rsidR="00F5723F" w:rsidRPr="007F4CC8" w:rsidRDefault="00F5723F" w:rsidP="00D819DE">
            <w:pPr>
              <w:pStyle w:val="Fait"/>
              <w:spacing w:before="0" w:after="120"/>
              <w:rPr>
                <w:rFonts w:eastAsiaTheme="minorEastAsia"/>
              </w:rPr>
            </w:pPr>
            <w:r w:rsidRPr="007F4CC8">
              <w:t>In addition, exposures that are more than 90 days past due that are not material are included in this subcategory.</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rsidRPr="007F4CC8">
              <w:t>d</w:t>
            </w:r>
          </w:p>
        </w:tc>
        <w:tc>
          <w:tcPr>
            <w:tcW w:w="7655" w:type="dxa"/>
          </w:tcPr>
          <w:p w14:paraId="7EC4DBC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612FBB74" w14:textId="04E7FCA2" w:rsidR="00F5723F" w:rsidRPr="007F4CC8" w:rsidRDefault="00F5723F" w:rsidP="00D819DE">
            <w:pPr>
              <w:pStyle w:val="Fait"/>
              <w:spacing w:before="0" w:after="120"/>
              <w:rPr>
                <w:b/>
              </w:rPr>
            </w:pPr>
            <w:r w:rsidRPr="007F4CC8">
              <w:t>Gross carrying amount as defined in</w:t>
            </w:r>
            <w:ins w:id="198" w:author="Author">
              <w:r w:rsidR="004017D5">
                <w:t xml:space="preserve"> IT solutions</w:t>
              </w:r>
            </w:ins>
            <w:r w:rsidRPr="007F4CC8">
              <w:t xml:space="preserve"> </w:t>
            </w:r>
            <w:ins w:id="199" w:author="Author">
              <w:r w:rsidR="004017D5">
                <w:t>(</w:t>
              </w:r>
            </w:ins>
            <w:r w:rsidRPr="007F4CC8">
              <w:t>paragraph 34 of Part 1 of Annex V</w:t>
            </w:r>
            <w:ins w:id="200" w:author="Author">
              <w:r w:rsidR="004017D5">
                <w:t>)</w:t>
              </w:r>
            </w:ins>
            <w:r w:rsidRPr="007F4CC8">
              <w:t xml:space="preserve"> to Commission Implementing Regulation (EU)</w:t>
            </w:r>
            <w:del w:id="201" w:author="Author">
              <w:r w:rsidRPr="007F4CC8" w:rsidDel="00FD263A">
                <w:delText xml:space="preserve"> 680/2014</w:delText>
              </w:r>
            </w:del>
            <w:ins w:id="202" w:author="Author">
              <w:r w:rsidR="00FD263A" w:rsidRPr="00FD263A">
                <w:t>2024/</w:t>
              </w:r>
              <w:r w:rsidR="00EC196A">
                <w:t>3117</w:t>
              </w:r>
            </w:ins>
            <w:r w:rsidRPr="007F4CC8">
              <w:t>; nominal</w:t>
            </w:r>
            <w:r w:rsidRPr="007F4CC8">
              <w:rPr>
                <w:i/>
              </w:rPr>
              <w:t xml:space="preserve"> </w:t>
            </w:r>
            <w:r w:rsidRPr="00FF7834">
              <w:rPr>
                <w:iCs/>
              </w:rPr>
              <w:t>amount as defined in</w:t>
            </w:r>
            <w:ins w:id="203" w:author="Author">
              <w:r w:rsidR="004017D5">
                <w:rPr>
                  <w:iCs/>
                </w:rPr>
                <w:t xml:space="preserve"> </w:t>
              </w:r>
              <w:r w:rsidR="004017D5">
                <w:t>IT solutions</w:t>
              </w:r>
            </w:ins>
            <w:r w:rsidRPr="00FF7834">
              <w:rPr>
                <w:iCs/>
              </w:rPr>
              <w:t xml:space="preserve"> </w:t>
            </w:r>
            <w:ins w:id="204" w:author="Author">
              <w:r w:rsidR="004017D5">
                <w:rPr>
                  <w:iCs/>
                </w:rPr>
                <w:t>(</w:t>
              </w:r>
            </w:ins>
            <w:r w:rsidRPr="00FF7834">
              <w:rPr>
                <w:iCs/>
              </w:rPr>
              <w:t>paragraph 118 of Part 2 of Annex V</w:t>
            </w:r>
            <w:ins w:id="205" w:author="Author">
              <w:r w:rsidR="004017D5">
                <w:rPr>
                  <w:iCs/>
                </w:rPr>
                <w:t>)</w:t>
              </w:r>
            </w:ins>
            <w:r w:rsidRPr="00FF7834">
              <w:rPr>
                <w:iCs/>
              </w:rPr>
              <w:t xml:space="preserve"> to Commission Implementing Regulation (EU)</w:t>
            </w:r>
            <w:del w:id="206" w:author="Author">
              <w:r w:rsidRPr="00FF7834" w:rsidDel="00FD263A">
                <w:rPr>
                  <w:iCs/>
                </w:rPr>
                <w:delText xml:space="preserve"> 680/2014</w:delText>
              </w:r>
            </w:del>
            <w:ins w:id="207" w:author="Author">
              <w:r w:rsidR="00FD263A" w:rsidRPr="00FD263A">
                <w:t>2024/</w:t>
              </w:r>
              <w:r w:rsidR="00EC196A">
                <w:t>3117</w:t>
              </w:r>
            </w:ins>
            <w:r w:rsidRPr="00FF7834">
              <w:rPr>
                <w:iCs/>
              </w:rPr>
              <w:t>; non-performing exposures as defi</w:t>
            </w:r>
            <w:r w:rsidRPr="007F4CC8">
              <w:t>ned in Article 47a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rsidRPr="007F4CC8">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Unlikely to pay that are not past due or are past due ≤ 90 days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lastRenderedPageBreak/>
              <w:t>Subcategory of non-performing exposures that are past due for more than 90 days, but not more than 180 days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5 years, but not more than 7 years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CQ4: Quality of non-performing exposures by geography </w:t>
      </w:r>
    </w:p>
    <w:p w14:paraId="6C8A6FA6" w14:textId="3735C3C0"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w:t>
      </w:r>
      <w:r w:rsidR="005F5E08">
        <w:rPr>
          <w:rFonts w:ascii="Times New Roman" w:hAnsi="Times New Roman"/>
          <w:bCs/>
          <w:sz w:val="24"/>
        </w:rPr>
        <w:t xml:space="preserve">large institutions and other listed institutions </w:t>
      </w:r>
      <w:r w:rsidRPr="007F4CC8">
        <w:rPr>
          <w:rFonts w:ascii="Times New Roman" w:hAnsi="Times New Roman"/>
          <w:bCs/>
          <w:sz w:val="24"/>
        </w:rPr>
        <w:t xml:space="preserve">shall </w:t>
      </w:r>
      <w:r w:rsidRPr="007F4CC8">
        <w:rPr>
          <w:rFonts w:ascii="Times New Roman" w:hAnsi="Times New Roman"/>
          <w:sz w:val="24"/>
        </w:rPr>
        <w:t>disclose the 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CQ4 which is s presented in</w:t>
      </w:r>
      <w:del w:id="208" w:author="Author">
        <w:r w:rsidRPr="007F4CC8" w:rsidDel="002363C8">
          <w:rPr>
            <w:rFonts w:ascii="Times New Roman" w:hAnsi="Times New Roman"/>
            <w:bCs/>
            <w:sz w:val="24"/>
          </w:rPr>
          <w:delText xml:space="preserve"> Annex XV to this Implementing Regulation</w:delText>
        </w:r>
      </w:del>
      <w:ins w:id="209"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ins>
      <w:r w:rsidRPr="007F4CC8">
        <w:rPr>
          <w:rFonts w:ascii="Times New Roman" w:hAnsi="Times New Roman"/>
          <w:bCs/>
          <w:sz w:val="24"/>
        </w:rPr>
        <w:t>.</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rsidRPr="007F4CC8">
              <w:t>010</w:t>
            </w:r>
          </w:p>
        </w:tc>
        <w:tc>
          <w:tcPr>
            <w:tcW w:w="7655" w:type="dxa"/>
          </w:tcPr>
          <w:p w14:paraId="0C1DD5F2" w14:textId="77777777" w:rsidR="00F5723F" w:rsidRPr="007F4CC8" w:rsidRDefault="00F5723F" w:rsidP="00D819DE">
            <w:pPr>
              <w:pStyle w:val="Applicationdirecte"/>
              <w:spacing w:before="0"/>
              <w:rPr>
                <w:b/>
              </w:rPr>
            </w:pPr>
            <w:r w:rsidRPr="007F4CC8">
              <w:rPr>
                <w:b/>
              </w:rPr>
              <w:t>On-balance-sheet exposures</w:t>
            </w:r>
          </w:p>
          <w:p w14:paraId="6FA55098" w14:textId="77777777" w:rsidR="00F5723F" w:rsidRPr="007F4CC8" w:rsidRDefault="00F5723F" w:rsidP="00D819DE">
            <w:pPr>
              <w:pStyle w:val="Fait"/>
              <w:spacing w:before="0" w:after="120"/>
            </w:pPr>
            <w:r w:rsidRPr="007F4CC8">
              <w:t>Total on-balance-sheet exposures</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rsidRPr="007F4CC8">
              <w:lastRenderedPageBreak/>
              <w:t>020 – 070 and 090 - 140</w:t>
            </w:r>
          </w:p>
        </w:tc>
        <w:tc>
          <w:tcPr>
            <w:tcW w:w="7655" w:type="dxa"/>
          </w:tcPr>
          <w:p w14:paraId="64E74034" w14:textId="77777777" w:rsidR="00F5723F" w:rsidRPr="007F4CC8" w:rsidRDefault="00F5723F" w:rsidP="00D819DE">
            <w:pPr>
              <w:pStyle w:val="Applicationdirecte"/>
              <w:spacing w:before="0"/>
              <w:rPr>
                <w:b/>
              </w:rPr>
            </w:pPr>
            <w:r w:rsidRPr="007F4CC8">
              <w:rPr>
                <w:b/>
              </w:rPr>
              <w:t>Country</w:t>
            </w:r>
          </w:p>
          <w:p w14:paraId="169709BF" w14:textId="77777777" w:rsidR="00F5723F" w:rsidRPr="007F4CC8" w:rsidRDefault="00F5723F" w:rsidP="00D819DE">
            <w:pPr>
              <w:pStyle w:val="Fait"/>
              <w:spacing w:before="0" w:after="120"/>
            </w:pPr>
            <w:r w:rsidRPr="007F4CC8">
              <w:t>A country in which the institution’s exposures are material in accordance with Article 432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14:paraId="139188B0"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 xml:space="preserve">Institutions shall allocate exposures to a significant country based on the residence of the immediate counterparty. Exposures to supranational organisations shall be assigned not to the country of residence of the institution but to ‘Other </w:t>
            </w:r>
            <w:proofErr w:type="gramStart"/>
            <w:r w:rsidRPr="007F4CC8">
              <w:rPr>
                <w:rFonts w:ascii="Times New Roman" w:hAnsi="Times New Roman" w:cs="Times New Roman"/>
                <w:sz w:val="24"/>
              </w:rPr>
              <w:t>countries’</w:t>
            </w:r>
            <w:proofErr w:type="gramEnd"/>
            <w:r w:rsidRPr="007F4CC8">
              <w:rPr>
                <w:rFonts w:ascii="Times New Roman" w:hAnsi="Times New Roman" w:cs="Times New Roman"/>
                <w:sz w:val="24"/>
              </w:rPr>
              <w:t>.</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rsidRPr="007F4CC8">
              <w:t>080</w:t>
            </w:r>
          </w:p>
        </w:tc>
        <w:tc>
          <w:tcPr>
            <w:tcW w:w="7655" w:type="dxa"/>
          </w:tcPr>
          <w:p w14:paraId="3E7625E8" w14:textId="77777777" w:rsidR="00F5723F" w:rsidRPr="007F4CC8" w:rsidRDefault="00F5723F" w:rsidP="00D819DE">
            <w:pPr>
              <w:pStyle w:val="Applicationdirecte"/>
              <w:spacing w:before="0"/>
              <w:rPr>
                <w:b/>
              </w:rPr>
            </w:pPr>
            <w:r w:rsidRPr="007F4CC8">
              <w:rPr>
                <w:b/>
              </w:rPr>
              <w:t>Off-balance-sheet exposures</w:t>
            </w:r>
          </w:p>
          <w:p w14:paraId="55991ACF"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rsidRPr="007F4CC8">
              <w:t>a</w:t>
            </w:r>
          </w:p>
        </w:tc>
        <w:tc>
          <w:tcPr>
            <w:tcW w:w="7655" w:type="dxa"/>
          </w:tcPr>
          <w:p w14:paraId="38B0A6AE"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w:t>
            </w:r>
          </w:p>
          <w:p w14:paraId="6BF726E4" w14:textId="2E76D6D9" w:rsidR="00F5723F" w:rsidRPr="007F4CC8" w:rsidRDefault="00F5723F" w:rsidP="00D819DE">
            <w:pPr>
              <w:pStyle w:val="Fait"/>
              <w:spacing w:before="0" w:after="120"/>
            </w:pPr>
            <w:r w:rsidRPr="007F4CC8">
              <w:t>Gross carrying amount as defined in</w:t>
            </w:r>
            <w:ins w:id="210" w:author="Author">
              <w:r w:rsidR="004017D5">
                <w:t xml:space="preserve"> IT solutions</w:t>
              </w:r>
            </w:ins>
            <w:r w:rsidRPr="007F4CC8">
              <w:t xml:space="preserve"> </w:t>
            </w:r>
            <w:ins w:id="211" w:author="Author">
              <w:r w:rsidR="004017D5">
                <w:t>(</w:t>
              </w:r>
            </w:ins>
            <w:r w:rsidRPr="007F4CC8">
              <w:t>paragraph 34 of Part 1 of Annex V</w:t>
            </w:r>
            <w:ins w:id="212" w:author="Author">
              <w:r w:rsidR="004017D5">
                <w:t>)</w:t>
              </w:r>
            </w:ins>
            <w:r w:rsidRPr="007F4CC8">
              <w:t xml:space="preserve"> to Commission Implementing Regulation (EU)</w:t>
            </w:r>
            <w:del w:id="213" w:author="Author">
              <w:r w:rsidRPr="007F4CC8" w:rsidDel="00FD263A">
                <w:delText xml:space="preserve"> 680/2014</w:delText>
              </w:r>
            </w:del>
            <w:ins w:id="214" w:author="Author">
              <w:r w:rsidR="00FD263A" w:rsidRPr="00FD263A">
                <w:t>2024/</w:t>
              </w:r>
              <w:r w:rsidR="00EC196A">
                <w:t>3117</w:t>
              </w:r>
            </w:ins>
            <w:r w:rsidRPr="007F4CC8">
              <w:t>; nominal amount as defined in</w:t>
            </w:r>
            <w:ins w:id="215" w:author="Author">
              <w:r w:rsidR="004017D5">
                <w:t xml:space="preserve"> IT solutions</w:t>
              </w:r>
            </w:ins>
            <w:r w:rsidRPr="007F4CC8">
              <w:t xml:space="preserve"> </w:t>
            </w:r>
            <w:ins w:id="216" w:author="Author">
              <w:r w:rsidR="004017D5">
                <w:t>(</w:t>
              </w:r>
            </w:ins>
            <w:r w:rsidRPr="007F4CC8">
              <w:t>paragraph 118 of Part 2 of Annex V</w:t>
            </w:r>
            <w:ins w:id="217" w:author="Author">
              <w:r w:rsidR="004017D5">
                <w:t>)</w:t>
              </w:r>
            </w:ins>
            <w:r w:rsidRPr="007F4CC8">
              <w:t xml:space="preserve"> to Commission Implementing Regulation (EU) </w:t>
            </w:r>
            <w:ins w:id="218" w:author="Author">
              <w:r w:rsidR="00FD263A" w:rsidRPr="00FD263A">
                <w:t>2024/</w:t>
              </w:r>
              <w:r w:rsidR="00EC196A">
                <w:t>3117</w:t>
              </w:r>
            </w:ins>
            <w:del w:id="219" w:author="Author">
              <w:r w:rsidRPr="007F4CC8" w:rsidDel="00FD263A">
                <w:delText>680/2014</w:delText>
              </w:r>
            </w:del>
            <w:ins w:id="220" w:author="Author">
              <w:r w:rsidR="00FD263A">
                <w:t>.</w:t>
              </w:r>
            </w:ins>
          </w:p>
          <w:p w14:paraId="039BF630"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rsidRPr="007F4CC8">
              <w:t>b</w:t>
            </w:r>
          </w:p>
        </w:tc>
        <w:tc>
          <w:tcPr>
            <w:tcW w:w="7655" w:type="dxa"/>
          </w:tcPr>
          <w:p w14:paraId="5551DAF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w:t>
            </w:r>
            <w:r w:rsidRPr="007F4CC8">
              <w:rPr>
                <w:b/>
              </w:rPr>
              <w:t xml:space="preserve"> – </w:t>
            </w:r>
            <w:r w:rsidRPr="007F4CC8">
              <w:rPr>
                <w:rFonts w:eastAsiaTheme="minorEastAsia"/>
                <w:b/>
              </w:rPr>
              <w:t>of which non-performing</w:t>
            </w:r>
          </w:p>
          <w:p w14:paraId="6BF51B3D" w14:textId="09447674" w:rsidR="005F5E08" w:rsidDel="007E5D3D" w:rsidRDefault="00F5723F" w:rsidP="005F5E08">
            <w:pPr>
              <w:pStyle w:val="Fait"/>
              <w:spacing w:before="0" w:after="120"/>
              <w:rPr>
                <w:del w:id="221" w:author="Author"/>
              </w:rPr>
            </w:pPr>
            <w:r w:rsidRPr="007F4CC8">
              <w:t xml:space="preserve">Gross carrying amount as defined in </w:t>
            </w:r>
            <w:ins w:id="222" w:author="Author">
              <w:r w:rsidR="004017D5">
                <w:t>IT solutions</w:t>
              </w:r>
              <w:r w:rsidR="004017D5" w:rsidRPr="007F4CC8">
                <w:t xml:space="preserve"> </w:t>
              </w:r>
              <w:r w:rsidR="004017D5">
                <w:t>(</w:t>
              </w:r>
            </w:ins>
            <w:r w:rsidRPr="007F4CC8">
              <w:t>paragraph 34 of Part 1 of Annex V</w:t>
            </w:r>
            <w:ins w:id="223" w:author="Author">
              <w:r w:rsidR="004017D5">
                <w:t>)</w:t>
              </w:r>
            </w:ins>
            <w:r w:rsidRPr="007F4CC8">
              <w:t xml:space="preserve"> to Commission Implementing Regulation (EU)</w:t>
            </w:r>
            <w:del w:id="224" w:author="Author">
              <w:r w:rsidRPr="007F4CC8" w:rsidDel="00FD263A">
                <w:delText xml:space="preserve"> 680/2014</w:delText>
              </w:r>
            </w:del>
            <w:ins w:id="225" w:author="Author">
              <w:r w:rsidR="00FD263A" w:rsidRPr="00FD263A">
                <w:t>2024/</w:t>
              </w:r>
              <w:r w:rsidR="00EC196A">
                <w:t>3117</w:t>
              </w:r>
            </w:ins>
            <w:r w:rsidRPr="007F4CC8">
              <w:t>; nominal amount as defined in</w:t>
            </w:r>
            <w:ins w:id="226" w:author="Author">
              <w:r w:rsidR="004017D5">
                <w:t xml:space="preserve"> IT solutions</w:t>
              </w:r>
            </w:ins>
            <w:r w:rsidRPr="007F4CC8">
              <w:t xml:space="preserve"> </w:t>
            </w:r>
            <w:ins w:id="227" w:author="Author">
              <w:r w:rsidR="004017D5">
                <w:t>(</w:t>
              </w:r>
            </w:ins>
            <w:r w:rsidRPr="007F4CC8">
              <w:t>paragraph 118 of Part 2 of Annex V</w:t>
            </w:r>
            <w:ins w:id="228" w:author="Author">
              <w:r w:rsidR="004017D5">
                <w:t>)</w:t>
              </w:r>
            </w:ins>
            <w:r w:rsidRPr="007F4CC8">
              <w:t xml:space="preserve"> to Commission Implementing Regulation (EU) </w:t>
            </w:r>
            <w:del w:id="229" w:author="Author">
              <w:r w:rsidRPr="007F4CC8" w:rsidDel="00EC196A">
                <w:delText>680/2014</w:delText>
              </w:r>
            </w:del>
            <w:ins w:id="230" w:author="Author">
              <w:r w:rsidR="00EC196A">
                <w:t>2024/3117</w:t>
              </w:r>
            </w:ins>
            <w:r w:rsidRPr="007F4CC8">
              <w:t xml:space="preserve">; non-performing exposures as defined in Article 47a </w:t>
            </w:r>
            <w:proofErr w:type="spellStart"/>
            <w:r w:rsidRPr="007F4CC8">
              <w:t>CRR.</w:t>
            </w:r>
          </w:p>
          <w:p w14:paraId="40492E69" w14:textId="7425601F" w:rsidR="005F5E08" w:rsidRPr="005F5E08" w:rsidRDefault="005F5E08" w:rsidP="007E5D3D">
            <w:pPr>
              <w:pStyle w:val="Fait"/>
              <w:spacing w:before="0" w:after="120"/>
              <w:rPr>
                <w:i/>
              </w:rPr>
            </w:pPr>
            <w:r>
              <w:t>This</w:t>
            </w:r>
            <w:proofErr w:type="spellEnd"/>
            <w:r>
              <w:t xml:space="preserve"> column shall be only disclosed by large institutions </w:t>
            </w:r>
            <w:r w:rsidR="00BE49C3">
              <w:t>referred</w:t>
            </w:r>
            <w:r>
              <w:t xml:space="preserve"> to in </w:t>
            </w:r>
            <w:r w:rsidRPr="00DB140C">
              <w:rPr>
                <w:highlight w:val="yellow"/>
                <w:rPrChange w:id="231" w:author="Author">
                  <w:rPr/>
                </w:rPrChange>
              </w:rPr>
              <w:t xml:space="preserve">Article </w:t>
            </w:r>
            <w:del w:id="232" w:author="Author">
              <w:r w:rsidRPr="00DB140C" w:rsidDel="000D6C27">
                <w:rPr>
                  <w:highlight w:val="yellow"/>
                  <w:rPrChange w:id="233" w:author="Author">
                    <w:rPr/>
                  </w:rPrChange>
                </w:rPr>
                <w:delText>8</w:delText>
              </w:r>
            </w:del>
            <w:ins w:id="234" w:author="Author">
              <w:r w:rsidR="000D6C27" w:rsidRPr="00DB140C">
                <w:rPr>
                  <w:highlight w:val="yellow"/>
                  <w:rPrChange w:id="235" w:author="Author">
                    <w:rPr/>
                  </w:rPrChange>
                </w:rPr>
                <w:t>9</w:t>
              </w:r>
            </w:ins>
            <w:r w:rsidRPr="00DB140C">
              <w:rPr>
                <w:highlight w:val="yellow"/>
                <w:rPrChange w:id="236" w:author="Author">
                  <w:rPr/>
                </w:rPrChange>
              </w:rPr>
              <w:t xml:space="preserve">(2) of </w:t>
            </w:r>
            <w:del w:id="237" w:author="Author">
              <w:r w:rsidR="00FF7834" w:rsidRPr="00DB140C" w:rsidDel="00FD263A">
                <w:rPr>
                  <w:highlight w:val="yellow"/>
                  <w:rPrChange w:id="238" w:author="Author">
                    <w:rPr/>
                  </w:rPrChange>
                </w:rPr>
                <w:delText xml:space="preserve">this </w:delText>
              </w:r>
            </w:del>
            <w:r w:rsidR="00FF7834" w:rsidRPr="00DB140C">
              <w:rPr>
                <w:highlight w:val="yellow"/>
                <w:rPrChange w:id="239" w:author="Author">
                  <w:rPr/>
                </w:rPrChange>
              </w:rPr>
              <w:t>Implementing Regulation</w:t>
            </w:r>
            <w:ins w:id="240" w:author="Author">
              <w:r w:rsidR="00FD263A">
                <w:rPr>
                  <w:highlight w:val="yellow"/>
                </w:rPr>
                <w:t xml:space="preserve"> (EU) 2024/</w:t>
              </w:r>
              <w:r w:rsidR="00EC196A">
                <w:rPr>
                  <w:highlight w:val="yellow"/>
                </w:rPr>
                <w:t>3172</w:t>
              </w:r>
            </w:ins>
            <w:r w:rsidR="00FF7834" w:rsidRPr="00DB140C">
              <w:rPr>
                <w:highlight w:val="yellow"/>
                <w:rPrChange w:id="241" w:author="Author">
                  <w:rPr/>
                </w:rPrChange>
              </w:rPr>
              <w:t>.</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064EB311" w14:textId="77777777" w:rsidR="00F5723F" w:rsidRPr="007F4CC8" w:rsidRDefault="00F5723F" w:rsidP="00D819DE">
            <w:pPr>
              <w:pStyle w:val="Fait"/>
              <w:spacing w:before="0" w:after="120"/>
            </w:pPr>
            <w:r w:rsidRPr="007F4CC8">
              <w:t>Defaulted exposures in accordance with Article 178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Gross carrying amount/nominal amount</w:t>
            </w:r>
            <w:r w:rsidRPr="007F4CC8">
              <w:rPr>
                <w:b/>
              </w:rPr>
              <w:t xml:space="preserve"> – </w:t>
            </w:r>
            <w:r w:rsidRPr="007F4CC8">
              <w:rPr>
                <w:rFonts w:ascii="Times New Roman" w:hAnsi="Times New Roman" w:cs="Times New Roman"/>
                <w:b/>
                <w:sz w:val="24"/>
              </w:rPr>
              <w:t>of which subject to impairment</w:t>
            </w:r>
          </w:p>
          <w:p w14:paraId="3B04845E" w14:textId="77777777" w:rsidR="00F5723F" w:rsidDel="007E5D3D" w:rsidRDefault="00F5723F" w:rsidP="00D819DE">
            <w:pPr>
              <w:pStyle w:val="Fait"/>
              <w:spacing w:before="0" w:after="120"/>
              <w:rPr>
                <w:del w:id="242" w:author="Author"/>
              </w:rPr>
            </w:pPr>
            <w:r w:rsidRPr="007F4CC8">
              <w:lastRenderedPageBreak/>
              <w:t xml:space="preserve">The gross carrying or nominal amount related to exposures that are subject to the impairment requirements of the applicable accounting </w:t>
            </w:r>
            <w:proofErr w:type="spellStart"/>
            <w:r w:rsidRPr="007F4CC8">
              <w:t>framework</w:t>
            </w:r>
            <w:r w:rsidR="005F5E08">
              <w:t>.</w:t>
            </w:r>
          </w:p>
          <w:p w14:paraId="770E50C4" w14:textId="7056E414" w:rsidR="005F5E08" w:rsidRPr="005F5E08" w:rsidRDefault="005F5E08" w:rsidP="007E5D3D">
            <w:pPr>
              <w:pStyle w:val="Fait"/>
              <w:spacing w:before="0" w:after="120"/>
            </w:pPr>
            <w:r>
              <w:t>This</w:t>
            </w:r>
            <w:proofErr w:type="spellEnd"/>
            <w:r>
              <w:t xml:space="preserve"> column shall be only disclosed by large institutions </w:t>
            </w:r>
            <w:r w:rsidR="00BE49C3">
              <w:t>referred</w:t>
            </w:r>
            <w:r>
              <w:t xml:space="preserve"> to in </w:t>
            </w:r>
            <w:r w:rsidRPr="00DB140C">
              <w:rPr>
                <w:highlight w:val="yellow"/>
                <w:rPrChange w:id="243" w:author="Author">
                  <w:rPr/>
                </w:rPrChange>
              </w:rPr>
              <w:t xml:space="preserve">Article </w:t>
            </w:r>
            <w:del w:id="244" w:author="Author">
              <w:r w:rsidRPr="00DB140C" w:rsidDel="000D6C27">
                <w:rPr>
                  <w:highlight w:val="yellow"/>
                  <w:rPrChange w:id="245" w:author="Author">
                    <w:rPr/>
                  </w:rPrChange>
                </w:rPr>
                <w:delText>8</w:delText>
              </w:r>
            </w:del>
            <w:ins w:id="246" w:author="Author">
              <w:r w:rsidR="000D6C27" w:rsidRPr="00DB140C">
                <w:rPr>
                  <w:highlight w:val="yellow"/>
                  <w:rPrChange w:id="247" w:author="Author">
                    <w:rPr/>
                  </w:rPrChange>
                </w:rPr>
                <w:t>9</w:t>
              </w:r>
            </w:ins>
            <w:r w:rsidRPr="00DB140C">
              <w:rPr>
                <w:highlight w:val="yellow"/>
                <w:rPrChange w:id="248" w:author="Author">
                  <w:rPr/>
                </w:rPrChange>
              </w:rPr>
              <w:t xml:space="preserve">(2) of </w:t>
            </w:r>
            <w:del w:id="249" w:author="Author">
              <w:r w:rsidR="00FF7834" w:rsidRPr="00DB140C" w:rsidDel="00FD263A">
                <w:rPr>
                  <w:highlight w:val="yellow"/>
                  <w:rPrChange w:id="250" w:author="Author">
                    <w:rPr/>
                  </w:rPrChange>
                </w:rPr>
                <w:delText xml:space="preserve">this </w:delText>
              </w:r>
            </w:del>
            <w:r w:rsidR="00FF7834" w:rsidRPr="00DB140C">
              <w:rPr>
                <w:highlight w:val="yellow"/>
                <w:rPrChange w:id="251" w:author="Author">
                  <w:rPr/>
                </w:rPrChange>
              </w:rPr>
              <w:t>Implementing Regulation</w:t>
            </w:r>
            <w:ins w:id="252" w:author="Author">
              <w:r w:rsidR="00FD263A">
                <w:rPr>
                  <w:highlight w:val="yellow"/>
                </w:rPr>
                <w:t xml:space="preserve"> (EU) 2024/</w:t>
              </w:r>
              <w:r w:rsidR="00EC196A">
                <w:rPr>
                  <w:highlight w:val="yellow"/>
                </w:rPr>
                <w:t>3172</w:t>
              </w:r>
            </w:ins>
            <w:r w:rsidR="00FF7834" w:rsidRPr="00DB140C">
              <w:rPr>
                <w:highlight w:val="yellow"/>
                <w:rPrChange w:id="253" w:author="Author">
                  <w:rPr/>
                </w:rPrChange>
              </w:rPr>
              <w:t>.</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w:t>
            </w:r>
          </w:p>
          <w:p w14:paraId="303E8FA1" w14:textId="3743B23B" w:rsidR="00F5723F" w:rsidRPr="007F4CC8" w:rsidRDefault="00F5723F" w:rsidP="00D819DE">
            <w:pPr>
              <w:pStyle w:val="Fait"/>
              <w:spacing w:before="0" w:after="120"/>
            </w:pPr>
            <w:r w:rsidRPr="007F4CC8">
              <w:t>This shall include the amounts determined in accordance with</w:t>
            </w:r>
            <w:ins w:id="254" w:author="Author">
              <w:r w:rsidR="004017D5">
                <w:t xml:space="preserve"> IT solutions</w:t>
              </w:r>
            </w:ins>
            <w:r w:rsidRPr="007F4CC8">
              <w:t xml:space="preserve"> </w:t>
            </w:r>
            <w:ins w:id="255" w:author="Author">
              <w:r w:rsidR="004017D5">
                <w:t>(</w:t>
              </w:r>
            </w:ins>
            <w:r w:rsidRPr="007F4CC8">
              <w:t>paragraphs 11, 69 to 71, 106 and 110 of Part 2 of Annex V</w:t>
            </w:r>
            <w:ins w:id="256" w:author="Author">
              <w:r w:rsidR="004017D5">
                <w:t>)</w:t>
              </w:r>
            </w:ins>
            <w:r w:rsidRPr="007F4CC8">
              <w:t xml:space="preserve"> to Commission Implementing Regulation (EU) </w:t>
            </w:r>
            <w:ins w:id="257" w:author="Author">
              <w:r w:rsidR="00FD263A" w:rsidRPr="00FD263A">
                <w:t>2024/</w:t>
              </w:r>
              <w:r w:rsidR="004017D5">
                <w:t>3117</w:t>
              </w:r>
            </w:ins>
            <w:del w:id="258" w:author="Author">
              <w:r w:rsidRPr="007F4CC8" w:rsidDel="00FD263A">
                <w:delText>680/2014</w:delText>
              </w:r>
            </w:del>
            <w:ins w:id="259" w:author="Author">
              <w:r w:rsidR="00FD263A">
                <w:t>.</w:t>
              </w:r>
            </w:ins>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Provisions on off-balance-sheet commitments and financial guarantees given</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negative changes in fair value due to credit risk on non-performing exposures</w:t>
            </w:r>
          </w:p>
          <w:p w14:paraId="7A8D8B6B" w14:textId="5FCDF9D8" w:rsidR="00F5723F" w:rsidRPr="007F4CC8" w:rsidRDefault="00F5723F" w:rsidP="00D819DE">
            <w:pPr>
              <w:pStyle w:val="Fait"/>
              <w:spacing w:before="0" w:after="120"/>
            </w:pPr>
            <w:r w:rsidRPr="007F4CC8">
              <w:t>This shall include the amounts determined in accordance with</w:t>
            </w:r>
            <w:ins w:id="260" w:author="Author">
              <w:r w:rsidR="004017D5">
                <w:t xml:space="preserve"> IT solutions</w:t>
              </w:r>
            </w:ins>
            <w:r w:rsidRPr="007F4CC8">
              <w:t xml:space="preserve"> </w:t>
            </w:r>
            <w:ins w:id="261" w:author="Author">
              <w:r w:rsidR="004017D5">
                <w:t>(</w:t>
              </w:r>
            </w:ins>
            <w:r w:rsidRPr="007F4CC8">
              <w:t>paragraphs 11, 69 to 71, 106 and 110 of Part 2 of Annex V</w:t>
            </w:r>
            <w:ins w:id="262" w:author="Author">
              <w:r w:rsidR="004017D5">
                <w:t>)</w:t>
              </w:r>
            </w:ins>
            <w:r w:rsidRPr="007F4CC8">
              <w:t xml:space="preserve"> to Commission Implementing Regulation (EU)</w:t>
            </w:r>
            <w:del w:id="263" w:author="Author">
              <w:r w:rsidRPr="007F4CC8" w:rsidDel="00FD263A">
                <w:delText xml:space="preserve"> 680/2014</w:delText>
              </w:r>
            </w:del>
            <w:ins w:id="264" w:author="Author">
              <w:r w:rsidR="00FD263A" w:rsidRPr="00FD263A">
                <w:t>2024/</w:t>
              </w:r>
              <w:r w:rsidR="004017D5">
                <w:t>3117</w:t>
              </w:r>
            </w:ins>
            <w:r w:rsidRPr="007F4CC8">
              <w:t>.</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CQ5: Credit quality of loans and advances to non-financial corporations by industry</w:t>
      </w:r>
    </w:p>
    <w:p w14:paraId="44C54E61" w14:textId="2ACAB530"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Large institutions and other listed institutions </w:t>
      </w:r>
      <w:r w:rsidR="00F5723F" w:rsidRPr="007F4CC8">
        <w:rPr>
          <w:rFonts w:ascii="Times New Roman" w:hAnsi="Times New Roman"/>
          <w:bCs/>
          <w:sz w:val="24"/>
        </w:rPr>
        <w:t xml:space="preserve">shall disclose the information referred to in points (c) and (e)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CQ5 which is presented in </w:t>
      </w:r>
      <w:ins w:id="265" w:author="Autho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w:t>
        </w:r>
        <w:r w:rsidR="00216093">
          <w:rPr>
            <w:rFonts w:ascii="Times New Roman" w:hAnsi="Times New Roman"/>
            <w:sz w:val="24"/>
          </w:rPr>
          <w:t>172</w:t>
        </w:r>
      </w:ins>
      <w:del w:id="266" w:author="Author">
        <w:r w:rsidR="00F5723F" w:rsidRPr="007F4CC8" w:rsidDel="002363C8">
          <w:rPr>
            <w:rFonts w:ascii="Times New Roman" w:hAnsi="Times New Roman"/>
            <w:bCs/>
            <w:sz w:val="24"/>
          </w:rPr>
          <w:delText xml:space="preserve">Annex XV </w:delText>
        </w:r>
        <w:r w:rsidR="00FF7834" w:rsidDel="002363C8">
          <w:rPr>
            <w:rFonts w:ascii="Times New Roman" w:hAnsi="Times New Roman"/>
            <w:bCs/>
            <w:sz w:val="24"/>
          </w:rPr>
          <w:delText>of the EBA IT solutions</w:delText>
        </w:r>
      </w:del>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0710A86" w14:textId="77777777" w:rsidTr="00D819DE">
        <w:trPr>
          <w:trHeight w:val="971"/>
        </w:trPr>
        <w:tc>
          <w:tcPr>
            <w:tcW w:w="1384" w:type="dxa"/>
          </w:tcPr>
          <w:p w14:paraId="372E5F97" w14:textId="13071A5D" w:rsidR="00F5723F" w:rsidRPr="007F4CC8" w:rsidRDefault="00F5723F" w:rsidP="00D819DE">
            <w:pPr>
              <w:pStyle w:val="Applicationdirecte"/>
              <w:spacing w:before="0"/>
            </w:pPr>
            <w:r w:rsidRPr="007F4CC8">
              <w:t xml:space="preserve">010 - </w:t>
            </w:r>
            <w:del w:id="267" w:author="Author">
              <w:r w:rsidRPr="007F4CC8" w:rsidDel="0016124B">
                <w:delText>190</w:delText>
              </w:r>
            </w:del>
            <w:ins w:id="268" w:author="Author">
              <w:r w:rsidR="0016124B">
                <w:t>195</w:t>
              </w:r>
            </w:ins>
          </w:p>
        </w:tc>
        <w:tc>
          <w:tcPr>
            <w:tcW w:w="7655" w:type="dxa"/>
          </w:tcPr>
          <w:p w14:paraId="0915F442" w14:textId="77777777" w:rsidR="00F5723F" w:rsidRPr="007F4CC8" w:rsidRDefault="00F5723F" w:rsidP="00D819DE">
            <w:pPr>
              <w:pStyle w:val="Fait"/>
              <w:spacing w:before="0" w:after="120"/>
              <w:rPr>
                <w:b/>
              </w:rPr>
            </w:pPr>
            <w:r w:rsidRPr="007F4CC8">
              <w:rPr>
                <w:b/>
              </w:rPr>
              <w:t>Counterparty breakdown by industry</w:t>
            </w:r>
          </w:p>
          <w:p w14:paraId="2A4837A2" w14:textId="4965E0D5" w:rsidR="00F5723F" w:rsidRPr="007F4CC8" w:rsidRDefault="00F5723F" w:rsidP="00D819DE">
            <w:pPr>
              <w:pStyle w:val="Fait"/>
              <w:spacing w:before="0" w:after="120"/>
            </w:pPr>
            <w:r w:rsidRPr="007F4CC8">
              <w:t>Counterparty sector allocation includes only the sectors related to non-financial corporation counterparty</w:t>
            </w:r>
            <w:ins w:id="269" w:author="Author">
              <w:r w:rsidR="0016124B">
                <w:t xml:space="preserve"> in accordance with </w:t>
              </w:r>
              <w:r w:rsidR="0016124B" w:rsidRPr="00844250">
                <w:t>Commission Delegated Regulation (EU) 2023/137 of 10 October 2022</w:t>
              </w:r>
              <w:r w:rsidR="0016124B">
                <w:t xml:space="preserve"> (NACE Rev 2.1 classification)</w:t>
              </w:r>
              <w:r w:rsidR="0016124B">
                <w:rPr>
                  <w:rStyle w:val="FootnoteReference"/>
                </w:rPr>
                <w:footnoteReference w:id="6"/>
              </w:r>
            </w:ins>
            <w:r w:rsidRPr="007F4CC8">
              <w:t>.</w:t>
            </w:r>
          </w:p>
          <w:p w14:paraId="2F8B0969" w14:textId="77777777" w:rsidR="00F5723F" w:rsidRPr="007F4CC8" w:rsidRDefault="00F5723F" w:rsidP="00D819DE">
            <w:pPr>
              <w:pStyle w:val="Fait"/>
              <w:spacing w:before="0" w:after="120"/>
            </w:pPr>
            <w:r w:rsidRPr="007F4CC8">
              <w:t xml:space="preserve">Counterparty sector allocation shall be based exclusively on the nature of the immediate counterparty. The classification of exposures incurred jointly by more than one obligor shall be done based on the characteristics of the obligor </w:t>
            </w:r>
            <w:r w:rsidRPr="007F4CC8">
              <w:lastRenderedPageBreak/>
              <w:t>that was the more relevant, or determinant, for the institution’s decision to grant the exposure.</w:t>
            </w:r>
          </w:p>
          <w:p w14:paraId="03F4C688" w14:textId="6B740824" w:rsidR="00F5723F" w:rsidRPr="007F4CC8" w:rsidRDefault="00F5723F" w:rsidP="00D819DE">
            <w:pPr>
              <w:pStyle w:val="Fait"/>
              <w:spacing w:before="0" w:after="120"/>
            </w:pPr>
            <w:r w:rsidRPr="007F4CC8">
              <w:t xml:space="preserve">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w:t>
            </w:r>
            <w:proofErr w:type="gramStart"/>
            <w:r w:rsidRPr="007F4CC8">
              <w:t>services</w:t>
            </w:r>
            <w:ins w:id="272" w:author="Author">
              <w:r w:rsidR="0016124B">
                <w:t xml:space="preserve"> activities</w:t>
              </w:r>
            </w:ins>
            <w:r w:rsidRPr="007F4CC8">
              <w:t>’</w:t>
            </w:r>
            <w:proofErr w:type="gramEnd"/>
            <w:r w:rsidRPr="007F4CC8">
              <w:t>.</w:t>
            </w:r>
          </w:p>
        </w:tc>
      </w:tr>
      <w:tr w:rsidR="00F5723F" w:rsidRPr="007F4CC8" w14:paraId="4B50CEC5" w14:textId="77777777" w:rsidTr="00D819DE">
        <w:trPr>
          <w:trHeight w:val="316"/>
        </w:trPr>
        <w:tc>
          <w:tcPr>
            <w:tcW w:w="1384" w:type="dxa"/>
          </w:tcPr>
          <w:p w14:paraId="6BAD9C94" w14:textId="06FB8C74"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rsidRPr="007F4CC8">
              <w:t>a</w:t>
            </w:r>
          </w:p>
        </w:tc>
        <w:tc>
          <w:tcPr>
            <w:tcW w:w="7655" w:type="dxa"/>
          </w:tcPr>
          <w:p w14:paraId="4B16835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39B88AF9" w14:textId="6BF05595" w:rsidR="00F5723F" w:rsidRPr="007F4CC8" w:rsidRDefault="00F5723F" w:rsidP="00D819DE">
            <w:pPr>
              <w:pStyle w:val="Fait"/>
              <w:spacing w:before="0" w:after="120"/>
            </w:pPr>
            <w:r w:rsidRPr="007F4CC8">
              <w:t xml:space="preserve">Gross carrying amount as defined in </w:t>
            </w:r>
            <w:ins w:id="273" w:author="Author">
              <w:r w:rsidR="00216093">
                <w:t>IT solutions</w:t>
              </w:r>
              <w:r w:rsidR="00216093" w:rsidRPr="007F4CC8">
                <w:t xml:space="preserve"> </w:t>
              </w:r>
              <w:r w:rsidR="00216093">
                <w:t>(</w:t>
              </w:r>
            </w:ins>
            <w:r w:rsidRPr="007F4CC8">
              <w:t>paragraph 34 of Part 1 of Annex V</w:t>
            </w:r>
            <w:ins w:id="274" w:author="Author">
              <w:r w:rsidR="00216093">
                <w:t>)</w:t>
              </w:r>
            </w:ins>
            <w:r w:rsidRPr="007F4CC8">
              <w:t xml:space="preserve"> to Commission Implementing Regulation (EU) </w:t>
            </w:r>
            <w:ins w:id="275" w:author="Author">
              <w:r w:rsidR="00FD263A" w:rsidRPr="00FD263A">
                <w:t>2024/</w:t>
              </w:r>
              <w:r w:rsidR="00EC196A">
                <w:t>3117</w:t>
              </w:r>
            </w:ins>
            <w:del w:id="276" w:author="Author">
              <w:r w:rsidRPr="007F4CC8" w:rsidDel="00FD263A">
                <w:delText>680/2014</w:delText>
              </w:r>
            </w:del>
          </w:p>
          <w:p w14:paraId="77B85669"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rsidRPr="007F4CC8">
              <w:t>b</w:t>
            </w:r>
          </w:p>
        </w:tc>
        <w:tc>
          <w:tcPr>
            <w:tcW w:w="7655" w:type="dxa"/>
          </w:tcPr>
          <w:p w14:paraId="58474467" w14:textId="77777777" w:rsidR="00F5723F" w:rsidRPr="007F4CC8" w:rsidRDefault="00F5723F" w:rsidP="00D819DE">
            <w:pPr>
              <w:pStyle w:val="Fait"/>
              <w:spacing w:before="0" w:after="120"/>
              <w:rPr>
                <w:b/>
              </w:rPr>
            </w:pPr>
            <w:r w:rsidRPr="007F4CC8">
              <w:rPr>
                <w:b/>
              </w:rPr>
              <w:t xml:space="preserve">Gross carrying amount – of which non-performing </w:t>
            </w:r>
          </w:p>
          <w:p w14:paraId="57048721" w14:textId="7D73D5D4" w:rsidR="00F5723F" w:rsidRDefault="00F5723F" w:rsidP="00D819DE">
            <w:pPr>
              <w:pStyle w:val="Fait"/>
              <w:spacing w:before="0" w:after="120"/>
            </w:pPr>
            <w:r w:rsidRPr="007F4CC8">
              <w:t xml:space="preserve">Gross carrying amount as defined in </w:t>
            </w:r>
            <w:ins w:id="277" w:author="Author">
              <w:r w:rsidR="00216093">
                <w:t>IT solutions</w:t>
              </w:r>
              <w:r w:rsidR="00216093" w:rsidRPr="007F4CC8">
                <w:t xml:space="preserve"> </w:t>
              </w:r>
              <w:r w:rsidR="00216093">
                <w:t>(</w:t>
              </w:r>
            </w:ins>
            <w:r w:rsidRPr="007F4CC8">
              <w:t>paragraph 34 of Part 1 of Annex V</w:t>
            </w:r>
            <w:ins w:id="278" w:author="Author">
              <w:r w:rsidR="00216093">
                <w:t>)</w:t>
              </w:r>
            </w:ins>
            <w:r w:rsidRPr="007F4CC8">
              <w:t xml:space="preserve"> to Commission Implementing Regulation (EU) </w:t>
            </w:r>
            <w:ins w:id="279" w:author="Author">
              <w:r w:rsidR="00FD263A" w:rsidRPr="00FD263A">
                <w:t>2024/</w:t>
              </w:r>
              <w:r w:rsidR="00EC196A">
                <w:t>3117</w:t>
              </w:r>
            </w:ins>
            <w:del w:id="280" w:author="Author">
              <w:r w:rsidRPr="007F4CC8" w:rsidDel="00FD263A">
                <w:delText>680/2014</w:delText>
              </w:r>
            </w:del>
            <w:r w:rsidRPr="007F4CC8">
              <w:t>; non-performing exposures as defined in Article 47a CRR</w:t>
            </w:r>
            <w:r w:rsidR="005F5E08">
              <w:t>.</w:t>
            </w:r>
          </w:p>
          <w:p w14:paraId="41180965" w14:textId="6E252483" w:rsidR="005F5E08" w:rsidRPr="005F5E08" w:rsidRDefault="005F5E08" w:rsidP="0098126E">
            <w:pPr>
              <w:pStyle w:val="Institutionquisigne"/>
              <w:rPr>
                <w:rFonts w:eastAsiaTheme="minorEastAsia"/>
              </w:rPr>
            </w:pPr>
            <w:r>
              <w:rPr>
                <w:i w:val="0"/>
                <w:iCs/>
              </w:rPr>
              <w:t xml:space="preserve">This </w:t>
            </w:r>
            <w:r w:rsidRPr="00FF7834">
              <w:rPr>
                <w:i w:val="0"/>
                <w:iCs/>
              </w:rPr>
              <w:t xml:space="preserve">column shall be only disclosed by large institutions </w:t>
            </w:r>
            <w:r w:rsidR="00BE49C3" w:rsidRPr="00FF7834">
              <w:rPr>
                <w:i w:val="0"/>
                <w:iCs/>
              </w:rPr>
              <w:t>referred</w:t>
            </w:r>
            <w:r w:rsidRPr="00FF7834">
              <w:rPr>
                <w:i w:val="0"/>
                <w:iCs/>
              </w:rPr>
              <w:t xml:space="preserve"> to in </w:t>
            </w:r>
            <w:r w:rsidRPr="00AA4A9F">
              <w:rPr>
                <w:i w:val="0"/>
                <w:iCs/>
                <w:highlight w:val="yellow"/>
              </w:rPr>
              <w:t xml:space="preserve">Article </w:t>
            </w:r>
            <w:del w:id="281" w:author="Author">
              <w:r w:rsidRPr="00AA4A9F" w:rsidDel="000D6C27">
                <w:rPr>
                  <w:i w:val="0"/>
                  <w:iCs/>
                  <w:highlight w:val="yellow"/>
                </w:rPr>
                <w:delText>8</w:delText>
              </w:r>
            </w:del>
            <w:ins w:id="282" w:author="Author">
              <w:r w:rsidR="000D6C27" w:rsidRPr="00AA4A9F">
                <w:rPr>
                  <w:i w:val="0"/>
                  <w:iCs/>
                  <w:highlight w:val="yellow"/>
                </w:rPr>
                <w:t>9</w:t>
              </w:r>
            </w:ins>
            <w:r w:rsidRPr="00AA4A9F">
              <w:rPr>
                <w:i w:val="0"/>
                <w:iCs/>
                <w:highlight w:val="yellow"/>
              </w:rPr>
              <w:t xml:space="preserve">(2) of </w:t>
            </w:r>
            <w:del w:id="283" w:author="Author">
              <w:r w:rsidR="00FF7834" w:rsidRPr="00AA4A9F" w:rsidDel="00FD263A">
                <w:rPr>
                  <w:i w:val="0"/>
                  <w:iCs/>
                  <w:highlight w:val="yellow"/>
                </w:rPr>
                <w:delText xml:space="preserve">this </w:delText>
              </w:r>
            </w:del>
            <w:r w:rsidR="00FF7834" w:rsidRPr="00AA4A9F">
              <w:rPr>
                <w:i w:val="0"/>
                <w:iCs/>
                <w:highlight w:val="yellow"/>
              </w:rPr>
              <w:t>Implementing Regulation</w:t>
            </w:r>
            <w:ins w:id="284" w:author="Author">
              <w:r w:rsidR="00FD263A">
                <w:rPr>
                  <w:i w:val="0"/>
                  <w:iCs/>
                  <w:highlight w:val="yellow"/>
                </w:rPr>
                <w:t xml:space="preserve"> (EU) 2024/</w:t>
              </w:r>
              <w:r w:rsidR="00EC196A">
                <w:rPr>
                  <w:i w:val="0"/>
                  <w:iCs/>
                  <w:highlight w:val="yellow"/>
                </w:rPr>
                <w:t>3172</w:t>
              </w:r>
            </w:ins>
            <w:r w:rsidRPr="00AA4A9F">
              <w:rPr>
                <w:i w:val="0"/>
                <w:iCs/>
                <w:highlight w:val="yellow"/>
              </w:rPr>
              <w:t>.</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rsidRPr="007F4CC8">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16D7E95C" w14:textId="77777777" w:rsidR="00F5723F" w:rsidRPr="007F4CC8" w:rsidRDefault="00F5723F" w:rsidP="00D819DE">
            <w:pPr>
              <w:pStyle w:val="Fait"/>
              <w:spacing w:before="0" w:after="120"/>
              <w:rPr>
                <w:rFonts w:eastAsiaTheme="minorEastAsia"/>
              </w:rPr>
            </w:pPr>
            <w:r w:rsidRPr="007F4CC8">
              <w:t>Defaulted exposures in accordance with Article 178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rsidRPr="007F4CC8">
              <w:t>d</w:t>
            </w:r>
          </w:p>
        </w:tc>
        <w:tc>
          <w:tcPr>
            <w:tcW w:w="7655" w:type="dxa"/>
          </w:tcPr>
          <w:p w14:paraId="4AFABF70" w14:textId="77777777" w:rsidR="00F5723F" w:rsidRPr="007F4CC8" w:rsidRDefault="00F5723F" w:rsidP="00D819DE">
            <w:pPr>
              <w:pStyle w:val="Fait"/>
              <w:spacing w:before="0" w:after="120"/>
              <w:rPr>
                <w:b/>
              </w:rPr>
            </w:pPr>
            <w:r w:rsidRPr="007F4CC8">
              <w:rPr>
                <w:b/>
              </w:rPr>
              <w:t>Gross carrying amount – of which loans and advances subject to impairment</w:t>
            </w:r>
          </w:p>
          <w:p w14:paraId="159AB8D6" w14:textId="77777777" w:rsidR="00F5723F" w:rsidRDefault="00F5723F" w:rsidP="00D819DE">
            <w:pPr>
              <w:pStyle w:val="Fait"/>
              <w:spacing w:before="0" w:after="120"/>
            </w:pPr>
            <w:r w:rsidRPr="007F4CC8">
              <w:t>The gross carrying amount related to loans and advances that are subject to the impairment requirements of the applicable accounting framework</w:t>
            </w:r>
            <w:r w:rsidR="005F5E08">
              <w:t>.</w:t>
            </w:r>
          </w:p>
          <w:p w14:paraId="108F060E" w14:textId="5DE231B7" w:rsidR="005F5E08" w:rsidRPr="005F5E08" w:rsidRDefault="005F5E08" w:rsidP="0098126E">
            <w:pPr>
              <w:pStyle w:val="Institutionquisigne"/>
            </w:pPr>
            <w:r w:rsidRPr="00FF7834">
              <w:rPr>
                <w:i w:val="0"/>
                <w:iCs/>
              </w:rPr>
              <w:t xml:space="preserve">This column shall be only disclosed by large institutions </w:t>
            </w:r>
            <w:r w:rsidR="00BE49C3" w:rsidRPr="00FF7834">
              <w:rPr>
                <w:i w:val="0"/>
                <w:iCs/>
              </w:rPr>
              <w:t>referred</w:t>
            </w:r>
            <w:r w:rsidRPr="00FF7834">
              <w:rPr>
                <w:i w:val="0"/>
                <w:iCs/>
              </w:rPr>
              <w:t xml:space="preserve"> to in </w:t>
            </w:r>
            <w:r w:rsidRPr="00DB140C">
              <w:rPr>
                <w:i w:val="0"/>
                <w:iCs/>
                <w:highlight w:val="yellow"/>
                <w:rPrChange w:id="285" w:author="Author">
                  <w:rPr>
                    <w:i w:val="0"/>
                    <w:iCs/>
                  </w:rPr>
                </w:rPrChange>
              </w:rPr>
              <w:t xml:space="preserve">Article </w:t>
            </w:r>
            <w:del w:id="286" w:author="Author">
              <w:r w:rsidRPr="00DB140C" w:rsidDel="000D6C27">
                <w:rPr>
                  <w:i w:val="0"/>
                  <w:iCs/>
                  <w:highlight w:val="yellow"/>
                  <w:rPrChange w:id="287" w:author="Author">
                    <w:rPr>
                      <w:i w:val="0"/>
                      <w:iCs/>
                    </w:rPr>
                  </w:rPrChange>
                </w:rPr>
                <w:delText>8</w:delText>
              </w:r>
            </w:del>
            <w:ins w:id="288" w:author="Author">
              <w:r w:rsidR="000D6C27" w:rsidRPr="00DB140C">
                <w:rPr>
                  <w:i w:val="0"/>
                  <w:iCs/>
                  <w:highlight w:val="yellow"/>
                  <w:rPrChange w:id="289" w:author="Author">
                    <w:rPr>
                      <w:i w:val="0"/>
                      <w:iCs/>
                    </w:rPr>
                  </w:rPrChange>
                </w:rPr>
                <w:t>9</w:t>
              </w:r>
            </w:ins>
            <w:r w:rsidRPr="00DB140C">
              <w:rPr>
                <w:i w:val="0"/>
                <w:iCs/>
                <w:highlight w:val="yellow"/>
                <w:rPrChange w:id="290" w:author="Author">
                  <w:rPr>
                    <w:i w:val="0"/>
                    <w:iCs/>
                  </w:rPr>
                </w:rPrChange>
              </w:rPr>
              <w:t xml:space="preserve">(2) of </w:t>
            </w:r>
            <w:del w:id="291" w:author="Author">
              <w:r w:rsidR="00FF7834" w:rsidRPr="00DB140C" w:rsidDel="00FD263A">
                <w:rPr>
                  <w:i w:val="0"/>
                  <w:iCs/>
                  <w:highlight w:val="yellow"/>
                  <w:rPrChange w:id="292" w:author="Author">
                    <w:rPr>
                      <w:i w:val="0"/>
                      <w:iCs/>
                    </w:rPr>
                  </w:rPrChange>
                </w:rPr>
                <w:delText xml:space="preserve">this </w:delText>
              </w:r>
            </w:del>
            <w:r w:rsidR="00FF7834" w:rsidRPr="00DB140C">
              <w:rPr>
                <w:i w:val="0"/>
                <w:iCs/>
                <w:highlight w:val="yellow"/>
                <w:rPrChange w:id="293" w:author="Author">
                  <w:rPr>
                    <w:i w:val="0"/>
                    <w:iCs/>
                  </w:rPr>
                </w:rPrChange>
              </w:rPr>
              <w:t>Implementing Regulation</w:t>
            </w:r>
            <w:ins w:id="294" w:author="Author">
              <w:r w:rsidR="00FD263A">
                <w:rPr>
                  <w:i w:val="0"/>
                  <w:iCs/>
                  <w:highlight w:val="yellow"/>
                </w:rPr>
                <w:t xml:space="preserve"> (EU) 2024/</w:t>
              </w:r>
              <w:r w:rsidR="00EC196A">
                <w:rPr>
                  <w:i w:val="0"/>
                  <w:iCs/>
                  <w:highlight w:val="yellow"/>
                </w:rPr>
                <w:t>3172</w:t>
              </w:r>
            </w:ins>
            <w:r w:rsidRPr="00DB140C">
              <w:rPr>
                <w:i w:val="0"/>
                <w:iCs/>
                <w:highlight w:val="yellow"/>
                <w:rPrChange w:id="295" w:author="Author">
                  <w:rPr>
                    <w:i w:val="0"/>
                    <w:iCs/>
                  </w:rPr>
                </w:rPrChange>
              </w:rPr>
              <w:t>.</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sidRPr="007F4CC8">
              <w:rPr>
                <w:b/>
              </w:rPr>
              <w:t>Accumulated impairment</w:t>
            </w:r>
          </w:p>
          <w:p w14:paraId="7B17067E" w14:textId="69BE1778" w:rsidR="00F5723F" w:rsidRPr="007F4CC8" w:rsidRDefault="00F5723F" w:rsidP="00D819DE">
            <w:pPr>
              <w:pStyle w:val="Fait"/>
              <w:spacing w:before="0" w:after="120"/>
            </w:pPr>
            <w:r w:rsidRPr="007F4CC8">
              <w:t>This shall include the amounts determined in accordance with</w:t>
            </w:r>
            <w:ins w:id="296" w:author="Author">
              <w:r w:rsidR="00216093">
                <w:t xml:space="preserve"> IT solutions</w:t>
              </w:r>
            </w:ins>
            <w:r w:rsidRPr="007F4CC8">
              <w:t xml:space="preserve"> </w:t>
            </w:r>
            <w:ins w:id="297" w:author="Author">
              <w:r w:rsidR="00216093">
                <w:t>(</w:t>
              </w:r>
            </w:ins>
            <w:r w:rsidRPr="007F4CC8">
              <w:t>paragraphs 11, 69 to 71, 106 and 110 of Part 2 of Annex V</w:t>
            </w:r>
            <w:ins w:id="298" w:author="Author">
              <w:r w:rsidR="00216093">
                <w:t>)</w:t>
              </w:r>
            </w:ins>
            <w:r w:rsidRPr="007F4CC8">
              <w:t xml:space="preserve"> to Commission Implementing Regulation (EU) </w:t>
            </w:r>
            <w:del w:id="299" w:author="Author">
              <w:r w:rsidRPr="007F4CC8" w:rsidDel="00FD263A">
                <w:delText>680</w:delText>
              </w:r>
            </w:del>
            <w:ins w:id="300" w:author="Author">
              <w:r w:rsidR="00FD263A">
                <w:t>2024</w:t>
              </w:r>
            </w:ins>
            <w:r w:rsidRPr="007F4CC8">
              <w:t>/</w:t>
            </w:r>
            <w:ins w:id="301" w:author="Author">
              <w:r w:rsidR="00EC196A">
                <w:t>3117</w:t>
              </w:r>
            </w:ins>
            <w:del w:id="302" w:author="Author">
              <w:r w:rsidRPr="007F4CC8" w:rsidDel="00FD263A">
                <w:delText>2014</w:delText>
              </w:r>
            </w:del>
            <w:r w:rsidRPr="007F4CC8">
              <w:t>.</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f</w:t>
            </w:r>
          </w:p>
        </w:tc>
        <w:tc>
          <w:tcPr>
            <w:tcW w:w="7655" w:type="dxa"/>
          </w:tcPr>
          <w:p w14:paraId="4850E4D0" w14:textId="77777777" w:rsidR="00F5723F" w:rsidRPr="007F4CC8" w:rsidRDefault="00F5723F" w:rsidP="00D819DE">
            <w:pPr>
              <w:pStyle w:val="Fait"/>
              <w:spacing w:before="0" w:after="120"/>
              <w:rPr>
                <w:b/>
              </w:rPr>
            </w:pPr>
            <w:r w:rsidRPr="007F4CC8">
              <w:rPr>
                <w:b/>
              </w:rPr>
              <w:t>Accumulated negative changes in fair value due to credit risk on non-performing exposures</w:t>
            </w:r>
          </w:p>
          <w:p w14:paraId="6266D8CD" w14:textId="77777777" w:rsidR="00F5723F" w:rsidRPr="007F4CC8" w:rsidRDefault="00F5723F" w:rsidP="00D819DE">
            <w:pPr>
              <w:pStyle w:val="Fait"/>
              <w:spacing w:before="0" w:after="120"/>
            </w:pPr>
            <w:r w:rsidRPr="007F4CC8">
              <w:t>Non-performing exposures as defined in Article 47a CRR</w:t>
            </w:r>
          </w:p>
          <w:p w14:paraId="1E981720" w14:textId="518DB789" w:rsidR="00F5723F" w:rsidRPr="007F4CC8" w:rsidRDefault="00F5723F" w:rsidP="00D819DE">
            <w:pPr>
              <w:pStyle w:val="Fait"/>
              <w:spacing w:before="0" w:after="120"/>
            </w:pPr>
            <w:r w:rsidRPr="007F4CC8">
              <w:t xml:space="preserve">Institutions shall include the amounts determined in accordance with </w:t>
            </w:r>
            <w:ins w:id="303" w:author="Author">
              <w:r w:rsidR="00216093">
                <w:t>IT solutions</w:t>
              </w:r>
              <w:r w:rsidR="00216093" w:rsidRPr="007F4CC8">
                <w:t xml:space="preserve"> </w:t>
              </w:r>
              <w:r w:rsidR="00216093">
                <w:t>(</w:t>
              </w:r>
            </w:ins>
            <w:r w:rsidRPr="007F4CC8">
              <w:t>paragraphs 11, 69 to 71, 106 and 110 of Part 2 of Annex V</w:t>
            </w:r>
            <w:ins w:id="304" w:author="Author">
              <w:r w:rsidR="00216093">
                <w:t>)</w:t>
              </w:r>
            </w:ins>
            <w:r w:rsidRPr="007F4CC8">
              <w:t xml:space="preserve"> to Commission Implementing Regulation (EU)</w:t>
            </w:r>
            <w:del w:id="305" w:author="Author">
              <w:r w:rsidRPr="007F4CC8" w:rsidDel="00FD263A">
                <w:delText xml:space="preserve"> 680/2014</w:delText>
              </w:r>
            </w:del>
            <w:ins w:id="306" w:author="Author">
              <w:r w:rsidR="00FD263A" w:rsidRPr="00FD263A">
                <w:t>2024/</w:t>
              </w:r>
              <w:r w:rsidR="00EC196A">
                <w:t>3117</w:t>
              </w:r>
            </w:ins>
            <w:r w:rsidRPr="007F4CC8">
              <w:t>.</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CQ6: Collateral valuation - loans and advances</w:t>
      </w:r>
    </w:p>
    <w:p w14:paraId="260AC61C" w14:textId="4405DE7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bCs/>
          <w:sz w:val="24"/>
        </w:rPr>
        <w:t xml:space="preserve">Large institutions referred to in </w:t>
      </w:r>
      <w:r w:rsidRPr="00DB140C">
        <w:rPr>
          <w:rFonts w:ascii="Times New Roman" w:hAnsi="Times New Roman"/>
          <w:bCs/>
          <w:sz w:val="24"/>
          <w:highlight w:val="yellow"/>
          <w:rPrChange w:id="307" w:author="Author">
            <w:rPr>
              <w:rFonts w:ascii="Times New Roman" w:hAnsi="Times New Roman"/>
              <w:bCs/>
              <w:sz w:val="24"/>
            </w:rPr>
          </w:rPrChange>
        </w:rPr>
        <w:t xml:space="preserve">Article </w:t>
      </w:r>
      <w:del w:id="308" w:author="Author">
        <w:r w:rsidRPr="00DB140C" w:rsidDel="000D6C27">
          <w:rPr>
            <w:rFonts w:ascii="Times New Roman" w:hAnsi="Times New Roman"/>
            <w:bCs/>
            <w:sz w:val="24"/>
            <w:highlight w:val="yellow"/>
            <w:rPrChange w:id="309" w:author="Author">
              <w:rPr>
                <w:rFonts w:ascii="Times New Roman" w:hAnsi="Times New Roman"/>
                <w:bCs/>
                <w:sz w:val="24"/>
              </w:rPr>
            </w:rPrChange>
          </w:rPr>
          <w:delText>8</w:delText>
        </w:r>
      </w:del>
      <w:ins w:id="310" w:author="Author">
        <w:r w:rsidR="000D6C27" w:rsidRPr="00DB140C">
          <w:rPr>
            <w:rFonts w:ascii="Times New Roman" w:hAnsi="Times New Roman"/>
            <w:bCs/>
            <w:sz w:val="24"/>
            <w:highlight w:val="yellow"/>
            <w:rPrChange w:id="311" w:author="Author">
              <w:rPr>
                <w:rFonts w:ascii="Times New Roman" w:hAnsi="Times New Roman"/>
                <w:bCs/>
                <w:sz w:val="24"/>
              </w:rPr>
            </w:rPrChange>
          </w:rPr>
          <w:t>9</w:t>
        </w:r>
      </w:ins>
      <w:r w:rsidRPr="00DB140C">
        <w:rPr>
          <w:rFonts w:ascii="Times New Roman" w:hAnsi="Times New Roman"/>
          <w:bCs/>
          <w:sz w:val="24"/>
          <w:highlight w:val="yellow"/>
          <w:rPrChange w:id="312" w:author="Author">
            <w:rPr>
              <w:rFonts w:ascii="Times New Roman" w:hAnsi="Times New Roman"/>
              <w:bCs/>
              <w:sz w:val="24"/>
            </w:rPr>
          </w:rPrChange>
        </w:rPr>
        <w:t xml:space="preserve">(2) of </w:t>
      </w:r>
      <w:del w:id="313" w:author="Author">
        <w:r w:rsidR="00FF7834" w:rsidRPr="00DB140C" w:rsidDel="00FD263A">
          <w:rPr>
            <w:rFonts w:ascii="Times New Roman" w:hAnsi="Times New Roman"/>
            <w:bCs/>
            <w:sz w:val="24"/>
            <w:highlight w:val="yellow"/>
            <w:rPrChange w:id="314" w:author="Author">
              <w:rPr>
                <w:rFonts w:ascii="Times New Roman" w:hAnsi="Times New Roman"/>
                <w:bCs/>
                <w:sz w:val="24"/>
              </w:rPr>
            </w:rPrChange>
          </w:rPr>
          <w:delText>this</w:delText>
        </w:r>
      </w:del>
      <w:r w:rsidR="00FF7834" w:rsidRPr="00DB140C">
        <w:rPr>
          <w:rFonts w:ascii="Times New Roman" w:hAnsi="Times New Roman"/>
          <w:bCs/>
          <w:sz w:val="24"/>
          <w:highlight w:val="yellow"/>
          <w:rPrChange w:id="315" w:author="Author">
            <w:rPr>
              <w:rFonts w:ascii="Times New Roman" w:hAnsi="Times New Roman"/>
              <w:bCs/>
              <w:sz w:val="24"/>
            </w:rPr>
          </w:rPrChange>
        </w:rPr>
        <w:t xml:space="preserve"> Implementing Regulation</w:t>
      </w:r>
      <w:ins w:id="316" w:author="Author">
        <w:r w:rsidR="00FD263A">
          <w:rPr>
            <w:rFonts w:ascii="Times New Roman" w:hAnsi="Times New Roman"/>
            <w:bCs/>
            <w:sz w:val="24"/>
          </w:rPr>
          <w:t xml:space="preserve"> (EU) 2024/</w:t>
        </w:r>
        <w:r w:rsidR="00EC196A">
          <w:rPr>
            <w:rFonts w:ascii="Times New Roman" w:hAnsi="Times New Roman"/>
            <w:bCs/>
            <w:sz w:val="24"/>
          </w:rPr>
          <w:t>3172</w:t>
        </w:r>
      </w:ins>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CQ6 which is presented in</w:t>
      </w:r>
      <w:del w:id="317" w:author="Author">
        <w:r w:rsidR="00F5723F"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318"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216093">
          <w:rPr>
            <w:rFonts w:ascii="Times New Roman" w:hAnsi="Times New Roman"/>
            <w:sz w:val="24"/>
          </w:rPr>
          <w:t>3172</w:t>
        </w:r>
      </w:ins>
      <w:r w:rsidR="00F5723F"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rsidRPr="007F4CC8">
              <w:t>010</w:t>
            </w:r>
          </w:p>
        </w:tc>
        <w:tc>
          <w:tcPr>
            <w:tcW w:w="7655" w:type="dxa"/>
          </w:tcPr>
          <w:p w14:paraId="4733608D"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190BE9FA" w14:textId="39D4FD18" w:rsidR="00F5723F" w:rsidRPr="007F4CC8" w:rsidRDefault="00F5723F" w:rsidP="00D819DE">
            <w:pPr>
              <w:pStyle w:val="Fait"/>
              <w:spacing w:before="0" w:after="120"/>
            </w:pPr>
            <w:r w:rsidRPr="007F4CC8">
              <w:t>Gross carrying amount as defined in</w:t>
            </w:r>
            <w:ins w:id="319" w:author="Author">
              <w:r w:rsidR="00216093">
                <w:t xml:space="preserve"> IT solutions</w:t>
              </w:r>
            </w:ins>
            <w:r w:rsidRPr="007F4CC8">
              <w:t xml:space="preserve"> </w:t>
            </w:r>
            <w:ins w:id="320" w:author="Author">
              <w:r w:rsidR="00216093">
                <w:t>(</w:t>
              </w:r>
            </w:ins>
            <w:r w:rsidRPr="007F4CC8">
              <w:t>paragraph 34 of Part 1 of Annex V</w:t>
            </w:r>
            <w:ins w:id="321" w:author="Author">
              <w:r w:rsidR="00216093">
                <w:t>)</w:t>
              </w:r>
            </w:ins>
            <w:r w:rsidRPr="007F4CC8">
              <w:t xml:space="preserve"> to Commission Implementing Regulation (EU) </w:t>
            </w:r>
            <w:del w:id="322" w:author="Author">
              <w:r w:rsidRPr="007F4CC8" w:rsidDel="00FD263A">
                <w:delText>680/2014</w:delText>
              </w:r>
            </w:del>
            <w:ins w:id="323" w:author="Author">
              <w:r w:rsidR="00FD263A" w:rsidRPr="00FD263A">
                <w:t>2024/</w:t>
              </w:r>
              <w:r w:rsidR="00EC196A">
                <w:t>3117</w:t>
              </w:r>
              <w:r w:rsidR="00FD263A">
                <w:t>.</w:t>
              </w:r>
            </w:ins>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rsidRPr="007F4CC8">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sidRPr="007F4CC8">
              <w:rPr>
                <w:rFonts w:eastAsiaTheme="minorEastAsia"/>
                <w:b/>
              </w:rPr>
              <w:t xml:space="preserve">Of which secured </w:t>
            </w:r>
          </w:p>
          <w:p w14:paraId="692D0130" w14:textId="1E0D5C70" w:rsidR="00F5723F" w:rsidRPr="007F4CC8" w:rsidRDefault="00F5723F" w:rsidP="00D819DE">
            <w:pPr>
              <w:pStyle w:val="Fait"/>
              <w:spacing w:before="0" w:after="120"/>
            </w:pPr>
            <w:r w:rsidRPr="007F4CC8">
              <w:t xml:space="preserve">Gross carrying amount, as defined in </w:t>
            </w:r>
            <w:ins w:id="324" w:author="Author">
              <w:r w:rsidR="00216093">
                <w:t>IT solutions</w:t>
              </w:r>
              <w:r w:rsidR="00216093" w:rsidRPr="007F4CC8">
                <w:t xml:space="preserve"> </w:t>
              </w:r>
              <w:r w:rsidR="00216093">
                <w:t>(</w:t>
              </w:r>
            </w:ins>
            <w:r w:rsidRPr="007F4CC8">
              <w:t>paragraph 34 of Part 1 of Annex V</w:t>
            </w:r>
            <w:ins w:id="325" w:author="Author">
              <w:r w:rsidR="00216093">
                <w:t>)</w:t>
              </w:r>
            </w:ins>
            <w:r w:rsidRPr="007F4CC8">
              <w:t xml:space="preserve"> to Commission Implementing Regulation (EU)</w:t>
            </w:r>
            <w:del w:id="326" w:author="Author">
              <w:r w:rsidRPr="007F4CC8" w:rsidDel="00FD263A">
                <w:delText xml:space="preserve"> 680/2014</w:delText>
              </w:r>
            </w:del>
            <w:ins w:id="327" w:author="Author">
              <w:r w:rsidR="00FD263A" w:rsidRPr="00FD263A">
                <w:t>2024/</w:t>
              </w:r>
              <w:r w:rsidR="00EC196A">
                <w:t>3117</w:t>
              </w:r>
            </w:ins>
            <w:r w:rsidRPr="007F4CC8">
              <w:t>, of secured and partially secured loans shall be disclosed in this row.</w:t>
            </w:r>
          </w:p>
          <w:p w14:paraId="7E938558" w14:textId="1038094B" w:rsidR="00F5723F" w:rsidRPr="007F4CC8" w:rsidRDefault="00F5723F" w:rsidP="00D819DE">
            <w:pPr>
              <w:pStyle w:val="Fait"/>
              <w:spacing w:before="0" w:after="120"/>
            </w:pPr>
            <w:r w:rsidRPr="007F4CC8">
              <w:t xml:space="preserve">Unsecured loans and advances shall include exposures for which neither collateral was </w:t>
            </w:r>
            <w:proofErr w:type="gramStart"/>
            <w:r w:rsidRPr="007F4CC8">
              <w:t>pledged</w:t>
            </w:r>
            <w:proofErr w:type="gramEnd"/>
            <w:r w:rsidRPr="007F4CC8">
              <w:t xml:space="preserve"> nor financial guarantees were received; the unsecured part of a partially secured or partially guaranteed exposure shall be included in this row, in accordance with</w:t>
            </w:r>
            <w:ins w:id="328" w:author="Author">
              <w:r w:rsidR="00216093">
                <w:t xml:space="preserve"> IT solutions</w:t>
              </w:r>
            </w:ins>
            <w:r w:rsidRPr="007F4CC8">
              <w:t xml:space="preserve"> </w:t>
            </w:r>
            <w:ins w:id="329" w:author="Author">
              <w:r w:rsidR="00216093">
                <w:t>(</w:t>
              </w:r>
            </w:ins>
            <w:r w:rsidRPr="007F4CC8">
              <w:t>paragraph 323 of Part 2 of Annex V</w:t>
            </w:r>
            <w:ins w:id="330" w:author="Author">
              <w:r w:rsidR="00216093">
                <w:t>)</w:t>
              </w:r>
            </w:ins>
            <w:r w:rsidRPr="007F4CC8">
              <w:t xml:space="preserve"> to Commission Implementing Regulation (EU)</w:t>
            </w:r>
            <w:del w:id="331" w:author="Author">
              <w:r w:rsidRPr="007F4CC8" w:rsidDel="00FD263A">
                <w:delText xml:space="preserve"> 680/2014</w:delText>
              </w:r>
            </w:del>
            <w:ins w:id="332" w:author="Author">
              <w:r w:rsidR="00FD263A" w:rsidRPr="00FD263A">
                <w:t>2024/</w:t>
              </w:r>
              <w:r w:rsidR="00216093">
                <w:t>3117</w:t>
              </w:r>
            </w:ins>
            <w:r w:rsidRPr="007F4CC8">
              <w:t>.</w:t>
            </w:r>
          </w:p>
          <w:p w14:paraId="7C6F8B48" w14:textId="77777777" w:rsidR="00F5723F" w:rsidRPr="007F4CC8" w:rsidRDefault="00F5723F" w:rsidP="00D819DE">
            <w:pPr>
              <w:pStyle w:val="Fait"/>
              <w:spacing w:before="0" w:after="120"/>
            </w:pPr>
            <w:r w:rsidRPr="007F4CC8">
              <w:t>Therefore, secured loans and advances must be calculated as the difference between the gross carrying amount of all loans and advances and the gross carrying amount of unsecured loans and advances, and will include both the secured and the unsecured part of the loan.</w:t>
            </w:r>
          </w:p>
          <w:p w14:paraId="5E3F5558" w14:textId="77777777" w:rsidR="00F5723F" w:rsidRPr="007F4CC8" w:rsidRDefault="00F5723F" w:rsidP="00D819DE">
            <w:pPr>
              <w:pStyle w:val="Institutionquisigne"/>
              <w:spacing w:before="0" w:after="120"/>
            </w:pPr>
            <w:r w:rsidRPr="007F4CC8">
              <w:rPr>
                <w:i w:val="0"/>
              </w:rPr>
              <w:t>In case of overcollateralization the gross carrying amount of the loan shall be disclosed.</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rsidRPr="007F4CC8">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sidRPr="007F4CC8">
              <w:rPr>
                <w:rFonts w:eastAsiaTheme="minorEastAsia"/>
                <w:b/>
              </w:rPr>
              <w:t>Of which secured with immovable property</w:t>
            </w:r>
          </w:p>
          <w:p w14:paraId="29D6220E" w14:textId="7338F760" w:rsidR="00F5723F" w:rsidRPr="007F4CC8" w:rsidRDefault="00F5723F" w:rsidP="00D819DE">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‘loan-to-value’) and the legal form of the collateral, as defined in</w:t>
            </w:r>
            <w:ins w:id="333" w:author="Author">
              <w:r w:rsidR="00216093">
                <w:t xml:space="preserve"> IT solutions</w:t>
              </w:r>
            </w:ins>
            <w:r w:rsidRPr="007F4CC8">
              <w:t xml:space="preserve"> </w:t>
            </w:r>
            <w:ins w:id="334" w:author="Author">
              <w:r w:rsidR="00216093">
                <w:lastRenderedPageBreak/>
                <w:t>(</w:t>
              </w:r>
            </w:ins>
            <w:r w:rsidRPr="007F4CC8">
              <w:t>paragraph 86(a) of Part 2 of Annex V</w:t>
            </w:r>
            <w:ins w:id="335" w:author="Author">
              <w:r w:rsidR="00216093">
                <w:t>)</w:t>
              </w:r>
            </w:ins>
            <w:r w:rsidRPr="007F4CC8">
              <w:t xml:space="preserve"> to Commission Implementing Regulation (EU)</w:t>
            </w:r>
            <w:del w:id="336" w:author="Author">
              <w:r w:rsidRPr="007F4CC8" w:rsidDel="00FD263A">
                <w:delText xml:space="preserve"> 680/2014</w:delText>
              </w:r>
            </w:del>
            <w:ins w:id="337" w:author="Author">
              <w:r w:rsidR="00FD263A" w:rsidRPr="00FD263A">
                <w:t>2024/</w:t>
              </w:r>
              <w:r w:rsidR="00EC196A">
                <w:t>3117</w:t>
              </w:r>
            </w:ins>
            <w:r w:rsidRPr="007F4CC8">
              <w:t>.</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rsidRPr="007F4CC8">
              <w:lastRenderedPageBreak/>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60% and lower or equal to 80%</w:t>
            </w:r>
          </w:p>
          <w:p w14:paraId="385D021C" w14:textId="77777777" w:rsidR="00F5723F" w:rsidRPr="007F4CC8" w:rsidRDefault="00F5723F" w:rsidP="00D819DE">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7"/>
            </w:r>
            <w:r w:rsidRPr="007F4CC8">
              <w:rPr>
                <w:i w:val="0"/>
              </w:rPr>
              <w:t>. Institutions shall disclose the gross carrying amount of loans and advances having an LTV ratio higher than 60% and lower or equal to 80%.</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rsidRPr="007F4CC8">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80% and lower or equal to 100%</w:t>
            </w:r>
          </w:p>
          <w:p w14:paraId="29300DFE" w14:textId="77777777" w:rsidR="00F5723F" w:rsidRPr="007F4CC8" w:rsidRDefault="00F5723F" w:rsidP="00D819DE">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rsidRPr="007F4CC8">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100%</w:t>
            </w:r>
          </w:p>
          <w:p w14:paraId="7EC8D31B" w14:textId="77777777" w:rsidR="00F5723F" w:rsidRPr="007F4CC8" w:rsidRDefault="00F5723F" w:rsidP="00D819DE">
            <w:pPr>
              <w:pStyle w:val="Institutionquisigne"/>
              <w:spacing w:before="0" w:after="120"/>
              <w:rPr>
                <w:rFonts w:eastAsiaTheme="minorEastAsia"/>
              </w:rPr>
            </w:pPr>
            <w:r w:rsidRPr="007F4CC8">
              <w:rPr>
                <w:i w:val="0"/>
              </w:rPr>
              <w:t xml:space="preserve">Gross carrying amount of loans and advances having </w:t>
            </w:r>
            <w:proofErr w:type="gramStart"/>
            <w:r w:rsidRPr="007F4CC8">
              <w:rPr>
                <w:i w:val="0"/>
              </w:rPr>
              <w:t>a</w:t>
            </w:r>
            <w:proofErr w:type="gramEnd"/>
            <w:r w:rsidRPr="007F4CC8">
              <w:rPr>
                <w:i w:val="0"/>
              </w:rPr>
              <w:t xml:space="preserve"> LTV ratio higher than 100%</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14:paraId="6A1F04F9" w14:textId="765CB0AB" w:rsidR="00F5723F" w:rsidRPr="007F4CC8" w:rsidRDefault="00F5723F" w:rsidP="00D819DE">
            <w:pPr>
              <w:pStyle w:val="Fait"/>
              <w:spacing w:before="0" w:after="120"/>
            </w:pPr>
            <w:r w:rsidRPr="007F4CC8">
              <w:t>For secured debt instruments, accumulated impairment shall be calculated as the cumulative amount of impairment losses, net of use and reversals that has been recognised, where appropriate for each of the impairment stages (</w:t>
            </w:r>
            <w:ins w:id="338" w:author="Author">
              <w:r w:rsidR="00216093">
                <w:t xml:space="preserve">IT solutions - </w:t>
              </w:r>
            </w:ins>
            <w:r w:rsidRPr="007F4CC8">
              <w:t>paragraph 70 of Part 2 of Annex V to Commission Implementing Regulation (EU)</w:t>
            </w:r>
            <w:del w:id="339" w:author="Author">
              <w:r w:rsidRPr="007F4CC8" w:rsidDel="00FD263A">
                <w:delText xml:space="preserve"> 680/2014</w:delText>
              </w:r>
            </w:del>
            <w:ins w:id="340" w:author="Author">
              <w:r w:rsidR="00FD263A" w:rsidRPr="00FD263A">
                <w:t>2024/</w:t>
              </w:r>
              <w:r w:rsidR="00216093">
                <w:t>3117</w:t>
              </w:r>
            </w:ins>
            <w:r w:rsidRPr="007F4CC8">
              <w:t>).</w:t>
            </w:r>
          </w:p>
          <w:p w14:paraId="430EA50A" w14:textId="77777777" w:rsidR="00F5723F" w:rsidRPr="007F4CC8" w:rsidRDefault="00F5723F" w:rsidP="00D819DE">
            <w:pPr>
              <w:pStyle w:val="Fait"/>
              <w:spacing w:before="0" w:after="120"/>
              <w:rPr>
                <w:b/>
              </w:rPr>
            </w:pPr>
            <w:r w:rsidRPr="007F4CC8">
              <w:t>The accumulated impairment related to the unsecured part of a partially secured or partially guaranteed exposure shall be included in this row.</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capped at the value of exposure</w:t>
            </w:r>
          </w:p>
          <w:p w14:paraId="24FFD5F5" w14:textId="4E15E61C" w:rsidR="00F5723F" w:rsidRPr="007F4CC8" w:rsidRDefault="00F5723F" w:rsidP="00D819DE">
            <w:pPr>
              <w:pStyle w:val="Fait"/>
              <w:spacing w:before="0" w:after="120"/>
              <w:rPr>
                <w:b/>
              </w:rPr>
            </w:pPr>
            <w:r w:rsidRPr="007F4CC8">
              <w:t xml:space="preserve">Amounts for collateral received shall be calculated in accordance with </w:t>
            </w:r>
            <w:ins w:id="341" w:author="Author">
              <w:r w:rsidR="00216093">
                <w:t>IT solutions</w:t>
              </w:r>
              <w:r w:rsidR="00216093" w:rsidRPr="007F4CC8">
                <w:t xml:space="preserve"> </w:t>
              </w:r>
              <w:r w:rsidR="00216093">
                <w:t>(</w:t>
              </w:r>
            </w:ins>
            <w:r w:rsidRPr="007F4CC8">
              <w:t>paragraph 239 of Part 2 of Annex V</w:t>
            </w:r>
            <w:ins w:id="342" w:author="Author">
              <w:r w:rsidR="00216093">
                <w:t>)</w:t>
              </w:r>
            </w:ins>
            <w:r w:rsidRPr="007F4CC8">
              <w:t xml:space="preserve"> to Commission Implementing Regulation (EU)</w:t>
            </w:r>
            <w:del w:id="343" w:author="Author">
              <w:r w:rsidRPr="007F4CC8" w:rsidDel="00FD263A">
                <w:delText xml:space="preserve"> 680/2014</w:delText>
              </w:r>
            </w:del>
            <w:ins w:id="344" w:author="Author">
              <w:r w:rsidR="00FD263A" w:rsidRPr="00FD263A">
                <w:t>2024/</w:t>
              </w:r>
              <w:r w:rsidR="00EC196A">
                <w:t>3117</w:t>
              </w:r>
            </w:ins>
            <w:r w:rsidRPr="007F4CC8">
              <w:t>. The sum of amounts for collateral in this row shall be capped at the carrying amount of the related exposure.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3CE13C07" w14:textId="2D2CBBDA" w:rsidR="00F5723F" w:rsidRPr="007F4CC8" w:rsidRDefault="00F5723F" w:rsidP="00D819DE">
            <w:pPr>
              <w:pStyle w:val="Fait"/>
              <w:spacing w:before="0" w:after="120"/>
            </w:pPr>
            <w:r w:rsidRPr="007F4CC8">
              <w:t>The part of the collateral consisting of residential or commercial immovable property (</w:t>
            </w:r>
            <w:ins w:id="345" w:author="Author">
              <w:r w:rsidR="00216093">
                <w:t>IT solutions</w:t>
              </w:r>
              <w:r w:rsidR="00216093" w:rsidRPr="007F4CC8">
                <w:t xml:space="preserve"> </w:t>
              </w:r>
              <w:r w:rsidR="00216093">
                <w:t xml:space="preserve">- </w:t>
              </w:r>
            </w:ins>
            <w:r w:rsidRPr="007F4CC8">
              <w:t>point (a) of paragraph 173 of Part 2 of Annex V to Commission Implementing Regulation (EU)</w:t>
            </w:r>
            <w:del w:id="346" w:author="Author">
              <w:r w:rsidRPr="007F4CC8" w:rsidDel="00FD263A">
                <w:delText xml:space="preserve"> 680/2014</w:delText>
              </w:r>
            </w:del>
            <w:ins w:id="347" w:author="Author">
              <w:r w:rsidR="00FD263A" w:rsidRPr="00FD263A">
                <w:t>2024/</w:t>
              </w:r>
              <w:r w:rsidR="00EC196A">
                <w:t>3117</w:t>
              </w:r>
            </w:ins>
            <w:r w:rsidRPr="007F4CC8">
              <w:t>)</w:t>
            </w:r>
          </w:p>
          <w:p w14:paraId="27C8A293" w14:textId="77777777" w:rsidR="00F5723F" w:rsidRPr="007F4CC8" w:rsidRDefault="00F5723F" w:rsidP="00D819DE">
            <w:pPr>
              <w:pStyle w:val="Fait"/>
              <w:spacing w:before="0" w:after="120"/>
              <w:rPr>
                <w:b/>
              </w:rPr>
            </w:pPr>
            <w:r w:rsidRPr="007F4CC8">
              <w:t>The sum of amounts for collateral in this row shall be capped at the carrying amount of the related exposure.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14:paraId="11A1DBDA" w14:textId="4154A8A1" w:rsidR="00F5723F" w:rsidRPr="007F4CC8" w:rsidRDefault="00F5723F" w:rsidP="00D819DE">
            <w:pPr>
              <w:pStyle w:val="Fait"/>
              <w:spacing w:before="0" w:after="120"/>
              <w:rPr>
                <w:b/>
              </w:rPr>
            </w:pPr>
            <w:r w:rsidRPr="007F4CC8">
              <w:t xml:space="preserve">In this row, the difference between the actual value of the collateral and the capped value of the collateral (carrying amount of the related exposure) shall be disclosed (institutions shall not apply for the calculation of the actual value </w:t>
            </w:r>
            <w:r w:rsidRPr="007F4CC8">
              <w:lastRenderedPageBreak/>
              <w:t xml:space="preserve">of the collateral </w:t>
            </w:r>
            <w:ins w:id="348" w:author="Author">
              <w:r w:rsidR="00216093">
                <w:t>of IT solutions</w:t>
              </w:r>
              <w:r w:rsidR="00216093" w:rsidRPr="007F4CC8">
                <w:t xml:space="preserve"> </w:t>
              </w:r>
              <w:r w:rsidR="00216093">
                <w:t>(</w:t>
              </w:r>
            </w:ins>
            <w:r w:rsidRPr="007F4CC8">
              <w:t>paragraph 239 of Part 2 of Annex V</w:t>
            </w:r>
            <w:ins w:id="349" w:author="Author">
              <w:r w:rsidR="00216093">
                <w:t>)</w:t>
              </w:r>
            </w:ins>
            <w:r w:rsidRPr="007F4CC8">
              <w:t xml:space="preserve"> to Commission Implementing Regulation (EU)</w:t>
            </w:r>
            <w:del w:id="350" w:author="Author">
              <w:r w:rsidRPr="007F4CC8" w:rsidDel="00FD263A">
                <w:delText xml:space="preserve"> 680/2014</w:delText>
              </w:r>
            </w:del>
            <w:ins w:id="351" w:author="Author">
              <w:r w:rsidR="00FD263A" w:rsidRPr="00FD263A">
                <w:t>2024/</w:t>
              </w:r>
              <w:r w:rsidR="00EC196A">
                <w:t>3117</w:t>
              </w:r>
            </w:ins>
            <w:r w:rsidRPr="007F4CC8">
              <w:t>).</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17463CCB" w14:textId="44EDFAD5" w:rsidR="00F5723F" w:rsidRPr="007F4CC8" w:rsidRDefault="00F5723F" w:rsidP="00D819DE">
            <w:pPr>
              <w:pStyle w:val="Fait"/>
              <w:spacing w:before="0" w:after="120"/>
              <w:rPr>
                <w:b/>
              </w:rPr>
            </w:pPr>
            <w:r w:rsidRPr="007F4CC8">
              <w:t>The difference between the actual value and the capped value of the part of the collateral consisting of residential or commercial immovable property (</w:t>
            </w:r>
            <w:ins w:id="352" w:author="Author">
              <w:r w:rsidR="00216093">
                <w:t>IT solutions</w:t>
              </w:r>
              <w:r w:rsidR="00216093" w:rsidRPr="007F4CC8">
                <w:t xml:space="preserve"> </w:t>
              </w:r>
              <w:r w:rsidR="00216093">
                <w:t xml:space="preserve">- </w:t>
              </w:r>
            </w:ins>
            <w:r w:rsidRPr="007F4CC8">
              <w:t>point (a) of paragraph 173 of Part 2 of Annex V to Commission Implementing Regulation (EU)</w:t>
            </w:r>
            <w:del w:id="353" w:author="Author">
              <w:r w:rsidRPr="007F4CC8" w:rsidDel="00FD263A">
                <w:delText xml:space="preserve"> 680/2014</w:delText>
              </w:r>
            </w:del>
            <w:ins w:id="354" w:author="Author">
              <w:r w:rsidR="00FD263A" w:rsidRPr="00FD263A">
                <w:t>2024/</w:t>
              </w:r>
              <w:r w:rsidR="00EC196A">
                <w:t>3117</w:t>
              </w:r>
            </w:ins>
            <w:r w:rsidRPr="007F4CC8">
              <w:t>)</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Financial guarantees received</w:t>
            </w:r>
          </w:p>
          <w:p w14:paraId="171BA8FD" w14:textId="043748C6" w:rsidR="00F5723F" w:rsidRPr="007F4CC8" w:rsidRDefault="00F5723F" w:rsidP="00D819DE">
            <w:pPr>
              <w:pStyle w:val="Fait"/>
              <w:spacing w:before="0" w:after="120"/>
              <w:rPr>
                <w:b/>
              </w:rPr>
            </w:pPr>
            <w:r w:rsidRPr="007F4CC8">
              <w:t>As defined in</w:t>
            </w:r>
            <w:ins w:id="355" w:author="Author">
              <w:r w:rsidR="00216093">
                <w:t xml:space="preserve"> IT solutions (</w:t>
              </w:r>
            </w:ins>
            <w:del w:id="356" w:author="Author">
              <w:r w:rsidRPr="007F4CC8" w:rsidDel="00216093">
                <w:delText xml:space="preserve"> </w:delText>
              </w:r>
            </w:del>
            <w:r w:rsidRPr="007F4CC8">
              <w:t>paragraph 114 of Part 2 of Annex V</w:t>
            </w:r>
            <w:ins w:id="357" w:author="Author">
              <w:r w:rsidR="00216093">
                <w:t>)</w:t>
              </w:r>
            </w:ins>
            <w:r w:rsidRPr="007F4CC8">
              <w:t xml:space="preserve"> to Commission Implementing Regulation (EU) </w:t>
            </w:r>
            <w:del w:id="358" w:author="Author">
              <w:r w:rsidRPr="007F4CC8" w:rsidDel="00FD263A">
                <w:delText>680/2014</w:delText>
              </w:r>
            </w:del>
            <w:ins w:id="359" w:author="Author">
              <w:r w:rsidR="00FD263A" w:rsidRPr="00FD263A">
                <w:t>2024/</w:t>
              </w:r>
              <w:r w:rsidR="00EC196A">
                <w:t>3117</w:t>
              </w:r>
              <w:r w:rsidR="00FD263A">
                <w:t>.</w:t>
              </w:r>
            </w:ins>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2EAF44D7" w14:textId="5D4845E6" w:rsidR="00F5723F" w:rsidRPr="007F4CC8" w:rsidRDefault="00F5723F" w:rsidP="00D819DE">
            <w:pPr>
              <w:pStyle w:val="Fait"/>
              <w:spacing w:before="0" w:after="120"/>
            </w:pPr>
            <w:r w:rsidRPr="007F4CC8">
              <w:t xml:space="preserve">This is to include the accumulated partial amount at the reference date of principal and accrued past-due interest and fees for any debt instrument that has been de-recognised to date using either of the methods described in </w:t>
            </w:r>
            <w:ins w:id="360" w:author="Author">
              <w:r w:rsidR="00216093">
                <w:t>IT solutions</w:t>
              </w:r>
              <w:r w:rsidR="00216093" w:rsidRPr="007F4CC8">
                <w:t xml:space="preserve"> </w:t>
              </w:r>
              <w:r w:rsidR="00216093">
                <w:t>(</w:t>
              </w:r>
            </w:ins>
            <w:r w:rsidRPr="007F4CC8">
              <w:t>paragraph 74 of Part 2 of Annex V</w:t>
            </w:r>
            <w:ins w:id="361" w:author="Author">
              <w:r w:rsidR="00216093">
                <w:t>)</w:t>
              </w:r>
            </w:ins>
            <w:r w:rsidRPr="007F4CC8">
              <w:t xml:space="preserve"> to Commission Implementing Regulation (EU)</w:t>
            </w:r>
            <w:del w:id="362" w:author="Author">
              <w:r w:rsidRPr="007F4CC8" w:rsidDel="00FD263A">
                <w:delText xml:space="preserve"> 680/2014</w:delText>
              </w:r>
            </w:del>
            <w:ins w:id="363" w:author="Author">
              <w:r w:rsidR="00FD263A" w:rsidRPr="00FD263A">
                <w:t>2024/</w:t>
              </w:r>
              <w:r w:rsidR="00EC196A">
                <w:t>3117</w:t>
              </w:r>
            </w:ins>
            <w:r w:rsidRPr="007F4CC8">
              <w:t>,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14F0B41D" w14:textId="77777777" w:rsidR="00F5723F" w:rsidRPr="007F4CC8" w:rsidRDefault="00F5723F" w:rsidP="00D819DE">
            <w:pPr>
              <w:pStyle w:val="Fait"/>
              <w:spacing w:before="0" w:after="120"/>
            </w:pPr>
            <w:r w:rsidRPr="007F4CC8">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rsidRPr="007F4CC8">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Loans and advances</w:t>
            </w:r>
          </w:p>
          <w:p w14:paraId="5960DEB5"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rsidRPr="007F4CC8">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Loans and advances – of which performing </w:t>
            </w:r>
          </w:p>
          <w:p w14:paraId="74C35D2E"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rsidRPr="007F4CC8">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sidRPr="007F4CC8">
              <w:rPr>
                <w:rFonts w:eastAsiaTheme="minorEastAsia"/>
                <w:b/>
                <w:i w:val="0"/>
              </w:rPr>
              <w:t>Of which past due &gt; 30 days ≤ 90 days</w:t>
            </w:r>
          </w:p>
          <w:p w14:paraId="7C6FD2E9" w14:textId="77777777" w:rsidR="00F5723F" w:rsidRPr="007F4CC8" w:rsidRDefault="00F5723F" w:rsidP="00D819DE">
            <w:pPr>
              <w:pStyle w:val="Fait"/>
              <w:spacing w:before="0" w:after="120"/>
              <w:rPr>
                <w:rFonts w:eastAsiaTheme="minorEastAsia"/>
              </w:rPr>
            </w:pPr>
            <w:r w:rsidRPr="007F4CC8">
              <w:t>Subcategory of performing loans and advances that are 31–90 days past due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rsidRPr="007F4CC8">
              <w:lastRenderedPageBreak/>
              <w:t>d</w:t>
            </w:r>
          </w:p>
        </w:tc>
        <w:tc>
          <w:tcPr>
            <w:tcW w:w="7655" w:type="dxa"/>
          </w:tcPr>
          <w:p w14:paraId="546D8829" w14:textId="77777777" w:rsidR="00F5723F" w:rsidRPr="007F4CC8" w:rsidRDefault="00F5723F" w:rsidP="00D819DE">
            <w:pPr>
              <w:pStyle w:val="Fait"/>
              <w:spacing w:before="0" w:after="120"/>
              <w:rPr>
                <w:b/>
              </w:rPr>
            </w:pPr>
            <w:r w:rsidRPr="007F4CC8">
              <w:rPr>
                <w:b/>
              </w:rPr>
              <w:t>Loans and advances – of which non-performing exposures</w:t>
            </w:r>
          </w:p>
          <w:p w14:paraId="090D7CC4" w14:textId="77777777" w:rsidR="00F5723F" w:rsidRPr="007F4CC8" w:rsidRDefault="00F5723F" w:rsidP="00D819DE">
            <w:pPr>
              <w:pStyle w:val="Fait"/>
              <w:spacing w:before="0" w:after="120"/>
            </w:pPr>
            <w:r w:rsidRPr="007F4CC8">
              <w:t>Non-performing exposures as defined in Article 47a CRR</w:t>
            </w:r>
          </w:p>
          <w:p w14:paraId="657825F2" w14:textId="77777777" w:rsidR="00F5723F" w:rsidRPr="007F4CC8" w:rsidRDefault="00F5723F" w:rsidP="00D819DE">
            <w:pPr>
              <w:pStyle w:val="Fait"/>
              <w:spacing w:before="0" w:after="120"/>
            </w:pPr>
            <w:r w:rsidRPr="007F4CC8">
              <w:t xml:space="preserve">See the definition in </w:t>
            </w:r>
            <w:r>
              <w:t xml:space="preserve">template EU </w:t>
            </w:r>
            <w:r w:rsidRPr="007F4CC8">
              <w:t>CR1: Performing and non-performing exposures and related provisions.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sidRPr="007F4CC8">
              <w:rPr>
                <w:b/>
              </w:rPr>
              <w:t>Of which unlikely to pay that are not past due or are past due ≤ 90 days</w:t>
            </w:r>
          </w:p>
          <w:p w14:paraId="4B6EF78B" w14:textId="77777777" w:rsidR="00F5723F" w:rsidRPr="007F4CC8" w:rsidRDefault="00F5723F" w:rsidP="00D819DE">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14:paraId="102FB1FD" w14:textId="77777777" w:rsidR="00F5723F" w:rsidRPr="007F4CC8" w:rsidRDefault="00F5723F" w:rsidP="00D819DE">
            <w:pPr>
              <w:pStyle w:val="Fait"/>
              <w:spacing w:before="0" w:after="120"/>
            </w:pPr>
            <w:r w:rsidRPr="007F4CC8">
              <w:t>Subcategory of loans and advances that are more than 90 days past due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CQ7: Collateral obtained by taking possession and execution processes</w:t>
      </w:r>
    </w:p>
    <w:p w14:paraId="60D809AB" w14:textId="77B25569"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CQ7 which is presented in</w:t>
      </w:r>
      <w:del w:id="364" w:author="Author">
        <w:r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365"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216093">
          <w:rPr>
            <w:rFonts w:ascii="Times New Roman" w:hAnsi="Times New Roman"/>
            <w:sz w:val="24"/>
          </w:rPr>
          <w:t>3172</w:t>
        </w:r>
      </w:ins>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rsidRPr="007F4CC8">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4825A8F6"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rsidRPr="007F4CC8">
              <w:lastRenderedPageBreak/>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527608F1" w14:textId="77777777" w:rsidR="00F5723F" w:rsidRPr="007F4CC8" w:rsidRDefault="00F5723F" w:rsidP="00D819DE">
            <w:pPr>
              <w:pStyle w:val="Institutionquisigne"/>
              <w:spacing w:before="0" w:after="120"/>
              <w:rPr>
                <w:b/>
              </w:rPr>
            </w:pPr>
            <w:r w:rsidRPr="007F4CC8">
              <w:rPr>
                <w:i w:val="0"/>
              </w:rPr>
              <w:t xml:space="preserve">The stock of collateral obtained by taking possession that remains recognised in the balance sheet at the reporting reference date and is not classified as PP&amp;E will automatically be disclosed in this row. The total stock will be calculated </w:t>
            </w:r>
            <w:proofErr w:type="gramStart"/>
            <w:r w:rsidRPr="007F4CC8">
              <w:rPr>
                <w:i w:val="0"/>
              </w:rPr>
              <w:t>taking into account</w:t>
            </w:r>
            <w:proofErr w:type="gramEnd"/>
            <w:r w:rsidRPr="007F4CC8">
              <w:rPr>
                <w:i w:val="0"/>
              </w:rPr>
              <w:t xml:space="preserve">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rsidRPr="007F4CC8">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6476ED4A"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rsidRPr="007F4CC8">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0809598B" w14:textId="77777777" w:rsidR="00F5723F" w:rsidRPr="007F4CC8" w:rsidRDefault="00F5723F" w:rsidP="00D819DE">
            <w:pPr>
              <w:pStyle w:val="Institutionquisigne"/>
              <w:spacing w:before="0" w:after="120"/>
              <w:rPr>
                <w:i w:val="0"/>
              </w:rPr>
            </w:pPr>
            <w:r w:rsidRPr="007F4CC8">
              <w:rPr>
                <w:i w:val="0"/>
              </w:rPr>
              <w:t>Collateral obtained by taking possession of commercial or industrial property that can be used for business and/or investment purposes, or of any immovable property that is not residential property, as described above</w:t>
            </w:r>
          </w:p>
          <w:p w14:paraId="69BCEFC7"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rsidRPr="007F4CC8">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633843C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rsidRPr="007F4CC8">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0922234F"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rsidRPr="007F4CC8">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13DB5985" w14:textId="77777777" w:rsidR="00F5723F" w:rsidRPr="007F4CC8" w:rsidRDefault="00F5723F" w:rsidP="00D819DE">
            <w:pPr>
              <w:pStyle w:val="Institutionquisigne"/>
              <w:spacing w:before="0" w:after="120"/>
              <w:rPr>
                <w:i w:val="0"/>
              </w:rPr>
            </w:pPr>
            <w:r w:rsidRPr="007F4CC8">
              <w:rPr>
                <w:i w:val="0"/>
              </w:rPr>
              <w:t>Collateral obtained by taking possession not falling into the categories of the other rows</w:t>
            </w:r>
          </w:p>
          <w:p w14:paraId="6105F465"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rsidRPr="007F4CC8">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Collateral obtained by taking possession - Value at initial recognition</w:t>
            </w:r>
          </w:p>
          <w:p w14:paraId="65C955B7" w14:textId="77777777" w:rsidR="00F5723F" w:rsidRPr="007F4CC8" w:rsidRDefault="00F5723F" w:rsidP="00D819DE">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rsidRPr="007F4CC8">
              <w:lastRenderedPageBreak/>
              <w:t>b</w:t>
            </w:r>
          </w:p>
        </w:tc>
        <w:tc>
          <w:tcPr>
            <w:tcW w:w="7655" w:type="dxa"/>
          </w:tcPr>
          <w:p w14:paraId="2C1E7523" w14:textId="77777777" w:rsidR="00F5723F" w:rsidRPr="007F4CC8" w:rsidRDefault="00F5723F" w:rsidP="00D819DE">
            <w:pPr>
              <w:pStyle w:val="Fait"/>
              <w:spacing w:before="0" w:after="120"/>
              <w:rPr>
                <w:b/>
              </w:rPr>
            </w:pPr>
            <w:r w:rsidRPr="007F4CC8">
              <w:rPr>
                <w:rFonts w:eastAsiaTheme="minorEastAsia"/>
                <w:b/>
              </w:rPr>
              <w:t xml:space="preserve">Collateral obtained by taking possession - </w:t>
            </w:r>
            <w:r w:rsidRPr="007F4CC8">
              <w:rPr>
                <w:b/>
              </w:rPr>
              <w:t>Accumulated negative changes</w:t>
            </w:r>
          </w:p>
          <w:p w14:paraId="27807C55"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072EA0B3" w14:textId="77777777" w:rsidR="00F5723F" w:rsidRPr="007F4CC8" w:rsidRDefault="00F5723F" w:rsidP="00D819DE">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CQ8: Collateral obtained by taking possession and execution processes – vintage breakdown</w:t>
      </w:r>
    </w:p>
    <w:p w14:paraId="00E877F5" w14:textId="4FEBEEE9"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bCs/>
          <w:sz w:val="24"/>
        </w:rPr>
        <w:t xml:space="preserve">Large institutions referred to in </w:t>
      </w:r>
      <w:r w:rsidRPr="00DB140C">
        <w:rPr>
          <w:rFonts w:ascii="Times New Roman" w:hAnsi="Times New Roman"/>
          <w:bCs/>
          <w:sz w:val="24"/>
          <w:highlight w:val="yellow"/>
          <w:rPrChange w:id="366" w:author="Author">
            <w:rPr>
              <w:rFonts w:ascii="Times New Roman" w:hAnsi="Times New Roman"/>
              <w:bCs/>
              <w:sz w:val="24"/>
            </w:rPr>
          </w:rPrChange>
        </w:rPr>
        <w:t xml:space="preserve">Article </w:t>
      </w:r>
      <w:del w:id="367" w:author="Author">
        <w:r w:rsidRPr="00DB140C" w:rsidDel="000D6C27">
          <w:rPr>
            <w:rFonts w:ascii="Times New Roman" w:hAnsi="Times New Roman"/>
            <w:bCs/>
            <w:sz w:val="24"/>
            <w:highlight w:val="yellow"/>
            <w:rPrChange w:id="368" w:author="Author">
              <w:rPr>
                <w:rFonts w:ascii="Times New Roman" w:hAnsi="Times New Roman"/>
                <w:bCs/>
                <w:sz w:val="24"/>
              </w:rPr>
            </w:rPrChange>
          </w:rPr>
          <w:delText>8</w:delText>
        </w:r>
      </w:del>
      <w:ins w:id="369" w:author="Author">
        <w:r w:rsidR="000D6C27" w:rsidRPr="00DB140C">
          <w:rPr>
            <w:rFonts w:ascii="Times New Roman" w:hAnsi="Times New Roman"/>
            <w:bCs/>
            <w:sz w:val="24"/>
            <w:highlight w:val="yellow"/>
            <w:rPrChange w:id="370" w:author="Author">
              <w:rPr>
                <w:rFonts w:ascii="Times New Roman" w:hAnsi="Times New Roman"/>
                <w:bCs/>
                <w:sz w:val="24"/>
              </w:rPr>
            </w:rPrChange>
          </w:rPr>
          <w:t>9</w:t>
        </w:r>
      </w:ins>
      <w:r w:rsidRPr="00DB140C">
        <w:rPr>
          <w:rFonts w:ascii="Times New Roman" w:hAnsi="Times New Roman"/>
          <w:bCs/>
          <w:sz w:val="24"/>
          <w:highlight w:val="yellow"/>
          <w:rPrChange w:id="371" w:author="Author">
            <w:rPr>
              <w:rFonts w:ascii="Times New Roman" w:hAnsi="Times New Roman"/>
              <w:bCs/>
              <w:sz w:val="24"/>
            </w:rPr>
          </w:rPrChange>
        </w:rPr>
        <w:t>(2) of</w:t>
      </w:r>
      <w:del w:id="372" w:author="Author">
        <w:r w:rsidRPr="00DB140C" w:rsidDel="00FD263A">
          <w:rPr>
            <w:rFonts w:ascii="Times New Roman" w:hAnsi="Times New Roman"/>
            <w:bCs/>
            <w:sz w:val="24"/>
            <w:highlight w:val="yellow"/>
            <w:rPrChange w:id="373" w:author="Author">
              <w:rPr>
                <w:rFonts w:ascii="Times New Roman" w:hAnsi="Times New Roman"/>
                <w:bCs/>
                <w:sz w:val="24"/>
              </w:rPr>
            </w:rPrChange>
          </w:rPr>
          <w:delText xml:space="preserve"> </w:delText>
        </w:r>
        <w:r w:rsidR="00FF7834" w:rsidRPr="00DB140C" w:rsidDel="00FD263A">
          <w:rPr>
            <w:rFonts w:ascii="Times New Roman" w:hAnsi="Times New Roman"/>
            <w:bCs/>
            <w:sz w:val="24"/>
            <w:highlight w:val="yellow"/>
            <w:rPrChange w:id="374" w:author="Author">
              <w:rPr>
                <w:rFonts w:ascii="Times New Roman" w:hAnsi="Times New Roman"/>
                <w:bCs/>
                <w:sz w:val="24"/>
              </w:rPr>
            </w:rPrChange>
          </w:rPr>
          <w:delText>this</w:delText>
        </w:r>
      </w:del>
      <w:r w:rsidR="00FF7834" w:rsidRPr="00DB140C">
        <w:rPr>
          <w:rFonts w:ascii="Times New Roman" w:hAnsi="Times New Roman"/>
          <w:bCs/>
          <w:sz w:val="24"/>
          <w:highlight w:val="yellow"/>
          <w:rPrChange w:id="375" w:author="Author">
            <w:rPr>
              <w:rFonts w:ascii="Times New Roman" w:hAnsi="Times New Roman"/>
              <w:bCs/>
              <w:sz w:val="24"/>
            </w:rPr>
          </w:rPrChange>
        </w:rPr>
        <w:t xml:space="preserve"> </w:t>
      </w:r>
      <w:ins w:id="376" w:author="Author">
        <w:r w:rsidR="002D49C7">
          <w:rPr>
            <w:rFonts w:ascii="Times New Roman" w:hAnsi="Times New Roman"/>
            <w:bCs/>
            <w:sz w:val="24"/>
            <w:highlight w:val="yellow"/>
          </w:rPr>
          <w:t xml:space="preserve">Commission </w:t>
        </w:r>
      </w:ins>
      <w:r w:rsidR="00FF7834" w:rsidRPr="00DB140C">
        <w:rPr>
          <w:rFonts w:ascii="Times New Roman" w:hAnsi="Times New Roman"/>
          <w:bCs/>
          <w:sz w:val="24"/>
          <w:highlight w:val="yellow"/>
          <w:rPrChange w:id="377" w:author="Author">
            <w:rPr>
              <w:rFonts w:ascii="Times New Roman" w:hAnsi="Times New Roman"/>
              <w:bCs/>
              <w:sz w:val="24"/>
            </w:rPr>
          </w:rPrChange>
        </w:rPr>
        <w:t>Implementing Regulation</w:t>
      </w:r>
      <w:ins w:id="378" w:author="Author">
        <w:r w:rsidR="00FD263A">
          <w:rPr>
            <w:rFonts w:ascii="Times New Roman" w:hAnsi="Times New Roman"/>
            <w:bCs/>
            <w:sz w:val="24"/>
          </w:rPr>
          <w:t xml:space="preserve"> (EU) 2024/</w:t>
        </w:r>
        <w:r w:rsidR="002D49C7">
          <w:rPr>
            <w:rFonts w:ascii="Times New Roman" w:hAnsi="Times New Roman"/>
            <w:bCs/>
            <w:sz w:val="24"/>
          </w:rPr>
          <w:t>3172</w:t>
        </w:r>
      </w:ins>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CQ8 which is presented in</w:t>
      </w:r>
      <w:del w:id="379" w:author="Author">
        <w:r w:rsidR="00F5723F" w:rsidRPr="007F4CC8" w:rsidDel="002363C8">
          <w:rPr>
            <w:rFonts w:ascii="Times New Roman" w:hAnsi="Times New Roman"/>
            <w:bCs/>
            <w:sz w:val="24"/>
          </w:rPr>
          <w:delText xml:space="preserve"> Annex XV </w:delText>
        </w:r>
        <w:r w:rsidR="00FF7834" w:rsidDel="002363C8">
          <w:rPr>
            <w:rFonts w:ascii="Times New Roman" w:hAnsi="Times New Roman"/>
            <w:bCs/>
            <w:sz w:val="24"/>
          </w:rPr>
          <w:delText>of the EBA IT solutions</w:delText>
        </w:r>
      </w:del>
      <w:ins w:id="380" w:author="Autho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2D49C7">
          <w:rPr>
            <w:rFonts w:ascii="Times New Roman" w:hAnsi="Times New Roman"/>
            <w:sz w:val="24"/>
          </w:rPr>
          <w:t>3172</w:t>
        </w:r>
      </w:ins>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rsidRPr="007F4CC8">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0B854ECC"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rsidRPr="007F4CC8">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67D85ED1" w14:textId="77777777" w:rsidR="00F5723F" w:rsidRPr="007F4CC8" w:rsidRDefault="00F5723F" w:rsidP="00D819DE">
            <w:pPr>
              <w:pStyle w:val="Institutionquisigne"/>
              <w:spacing w:before="0" w:after="120"/>
              <w:rPr>
                <w:i w:val="0"/>
              </w:rPr>
            </w:pPr>
            <w:r w:rsidRPr="007F4CC8">
              <w:rPr>
                <w:i w:val="0"/>
              </w:rPr>
              <w:t xml:space="preserve">The stock of collateral obtained by taking possession that remains recognised in the balance sheet at the reporting reference date and is not classified as PP&amp;E will automatically be disclosed in this row. The total stock will be calculated </w:t>
            </w:r>
            <w:proofErr w:type="gramStart"/>
            <w:r w:rsidRPr="007F4CC8">
              <w:rPr>
                <w:i w:val="0"/>
              </w:rPr>
              <w:t>taking into account</w:t>
            </w:r>
            <w:proofErr w:type="gramEnd"/>
            <w:r w:rsidRPr="007F4CC8">
              <w:rPr>
                <w:i w:val="0"/>
              </w:rPr>
              <w:t xml:space="preserve">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rsidRPr="007F4CC8">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3FC65324"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rsidRPr="007F4CC8">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Collateral obtained by taking possession of commercial or industrial property that can be used for business and/or investment purposes, or of any immovable property that is not residential property, as described above</w:t>
            </w:r>
          </w:p>
          <w:p w14:paraId="3BBD6D5D"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rsidRPr="007F4CC8">
              <w:lastRenderedPageBreak/>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4FEDCBD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rsidRPr="007F4CC8">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2A332141"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rsidRPr="007F4CC8">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49D55064" w14:textId="77777777" w:rsidR="00F5723F" w:rsidRPr="007F4CC8" w:rsidRDefault="00F5723F" w:rsidP="00D819DE">
            <w:pPr>
              <w:pStyle w:val="Institutionquisigne"/>
              <w:spacing w:before="0" w:after="120"/>
              <w:rPr>
                <w:i w:val="0"/>
              </w:rPr>
            </w:pPr>
            <w:r w:rsidRPr="007F4CC8">
              <w:rPr>
                <w:i w:val="0"/>
              </w:rPr>
              <w:t xml:space="preserve">Collateral obtained by taking possession not falling into the categories of the other rows. </w:t>
            </w:r>
          </w:p>
          <w:p w14:paraId="1779E75E"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rsidRPr="007F4CC8">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Debt balance reduction - Gross carrying amount</w:t>
            </w:r>
          </w:p>
          <w:p w14:paraId="285B4A59" w14:textId="77777777" w:rsidR="00F5723F" w:rsidRPr="007F4CC8" w:rsidRDefault="00F5723F" w:rsidP="00D819DE">
            <w:pPr>
              <w:pStyle w:val="Institutionquisigne"/>
              <w:spacing w:before="0" w:after="120"/>
              <w:rPr>
                <w:i w:val="0"/>
              </w:rPr>
            </w:pPr>
            <w:r w:rsidRPr="007F4CC8">
              <w:rPr>
                <w:i w:val="0"/>
              </w:rPr>
              <w:t>The gross amount of the debt that was cancelled in exchange for the collateral obtained by taking possession, at the exact moment of the exchange, through judicial procedures or bilateral agreement</w:t>
            </w:r>
          </w:p>
          <w:p w14:paraId="514003DC" w14:textId="77777777" w:rsidR="00F5723F" w:rsidRPr="007F4CC8" w:rsidRDefault="00F5723F" w:rsidP="00D819DE">
            <w:pPr>
              <w:pStyle w:val="Institutionquisigne"/>
              <w:spacing w:before="0" w:after="120"/>
            </w:pPr>
            <w:r w:rsidRPr="007F4CC8">
              <w:rPr>
                <w:i w:val="0"/>
              </w:rPr>
              <w:t xml:space="preserve">The gross amount shall be calculated as the gross reduction of the instrument balance, not </w:t>
            </w:r>
            <w:proofErr w:type="gramStart"/>
            <w:r w:rsidRPr="007F4CC8">
              <w:rPr>
                <w:i w:val="0"/>
              </w:rPr>
              <w:t>taking into account</w:t>
            </w:r>
            <w:proofErr w:type="gramEnd"/>
            <w:r w:rsidRPr="007F4CC8">
              <w:rPr>
                <w:i w:val="0"/>
              </w:rPr>
              <w:t xml:space="preserve"> any provisions. For the avoidance of doubt, balance reductions due to other reasons (e.g. cash collections) shall not be in this column.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rsidRPr="007F4CC8">
              <w:t>b</w:t>
            </w:r>
          </w:p>
        </w:tc>
        <w:tc>
          <w:tcPr>
            <w:tcW w:w="7655" w:type="dxa"/>
          </w:tcPr>
          <w:p w14:paraId="0EF41FBC" w14:textId="77777777" w:rsidR="00F5723F" w:rsidRPr="007F4CC8" w:rsidRDefault="00F5723F" w:rsidP="00D819DE">
            <w:pPr>
              <w:pStyle w:val="Institutionquisigne"/>
              <w:spacing w:before="0" w:after="120"/>
              <w:rPr>
                <w:b/>
                <w:i w:val="0"/>
              </w:rPr>
            </w:pPr>
            <w:r w:rsidRPr="007F4CC8">
              <w:rPr>
                <w:b/>
                <w:i w:val="0"/>
              </w:rPr>
              <w:t>Debt balance reduction - Accumulated negative changes</w:t>
            </w:r>
          </w:p>
          <w:p w14:paraId="46722924"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24A12C9C" w14:textId="77777777" w:rsidR="00F5723F" w:rsidRPr="007F4CC8" w:rsidRDefault="00F5723F" w:rsidP="00D819DE">
            <w:pPr>
              <w:pStyle w:val="Institutionquisigne"/>
              <w:spacing w:before="0" w:after="120"/>
              <w:rPr>
                <w:i w:val="0"/>
              </w:rPr>
            </w:pPr>
            <w:r w:rsidRPr="007F4CC8">
              <w:rPr>
                <w:i w:val="0"/>
              </w:rPr>
              <w:t xml:space="preserve">See the definition in template CQ7, ‘Collateral obtained by taking possession and execution </w:t>
            </w:r>
            <w:proofErr w:type="gramStart"/>
            <w:r w:rsidRPr="007F4CC8">
              <w:rPr>
                <w:i w:val="0"/>
              </w:rPr>
              <w:t>processes’</w:t>
            </w:r>
            <w:proofErr w:type="gramEnd"/>
            <w:r w:rsidRPr="007F4CC8">
              <w:rPr>
                <w:i w:val="0"/>
              </w:rPr>
              <w:t>.</w:t>
            </w:r>
          </w:p>
          <w:p w14:paraId="5639310A"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rsidRPr="007F4CC8">
              <w:t>c</w:t>
            </w:r>
          </w:p>
        </w:tc>
        <w:tc>
          <w:tcPr>
            <w:tcW w:w="7655" w:type="dxa"/>
          </w:tcPr>
          <w:p w14:paraId="5917C55B" w14:textId="77777777" w:rsidR="00F5723F" w:rsidRPr="007F4CC8" w:rsidRDefault="00F5723F" w:rsidP="00D819DE">
            <w:pPr>
              <w:pStyle w:val="Institutionquisigne"/>
              <w:spacing w:before="0" w:after="120"/>
              <w:rPr>
                <w:b/>
                <w:i w:val="0"/>
              </w:rPr>
            </w:pPr>
            <w:r w:rsidRPr="007F4CC8">
              <w:rPr>
                <w:b/>
                <w:i w:val="0"/>
              </w:rPr>
              <w:t>Total collateral obtained by taking possession - Value at initial recognition</w:t>
            </w:r>
          </w:p>
          <w:p w14:paraId="7FFB1AB5" w14:textId="77777777" w:rsidR="00F5723F" w:rsidRPr="007F4CC8" w:rsidRDefault="00F5723F" w:rsidP="00D819DE">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rsidRPr="007F4CC8">
              <w:lastRenderedPageBreak/>
              <w:t>d</w:t>
            </w:r>
          </w:p>
        </w:tc>
        <w:tc>
          <w:tcPr>
            <w:tcW w:w="7655" w:type="dxa"/>
          </w:tcPr>
          <w:p w14:paraId="697EA3A2" w14:textId="77777777" w:rsidR="00F5723F" w:rsidRPr="007F4CC8" w:rsidRDefault="00F5723F" w:rsidP="00D819DE">
            <w:pPr>
              <w:pStyle w:val="Institutionquisigne"/>
              <w:spacing w:before="0" w:after="120"/>
              <w:rPr>
                <w:b/>
                <w:i w:val="0"/>
              </w:rPr>
            </w:pPr>
            <w:r w:rsidRPr="007F4CC8">
              <w:rPr>
                <w:b/>
                <w:i w:val="0"/>
              </w:rPr>
              <w:t>Total collateral obtained by taking possession - Accumulated negative changes</w:t>
            </w:r>
          </w:p>
          <w:p w14:paraId="3A587776"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above </w:t>
            </w:r>
          </w:p>
          <w:p w14:paraId="6EEBBC23"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rsidRPr="007F4CC8">
              <w:t>e</w:t>
            </w:r>
          </w:p>
        </w:tc>
        <w:tc>
          <w:tcPr>
            <w:tcW w:w="7655" w:type="dxa"/>
          </w:tcPr>
          <w:p w14:paraId="2EC3B187"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value at initial recognition </w:t>
            </w:r>
          </w:p>
          <w:p w14:paraId="247E5A17" w14:textId="77777777" w:rsidR="00F5723F" w:rsidRPr="007F4CC8" w:rsidRDefault="00F5723F" w:rsidP="00D819DE">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rsidRPr="007F4CC8">
              <w:t>f</w:t>
            </w:r>
          </w:p>
        </w:tc>
        <w:tc>
          <w:tcPr>
            <w:tcW w:w="7655" w:type="dxa"/>
          </w:tcPr>
          <w:p w14:paraId="37631FED"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 2 years – of which accumulated negative changes</w:t>
            </w:r>
          </w:p>
          <w:p w14:paraId="70CCA7D4"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rsidRPr="007F4CC8">
              <w:t>g</w:t>
            </w:r>
          </w:p>
        </w:tc>
        <w:tc>
          <w:tcPr>
            <w:tcW w:w="7655" w:type="dxa"/>
          </w:tcPr>
          <w:p w14:paraId="7D2A72C1"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value at initial recognition </w:t>
            </w:r>
          </w:p>
          <w:p w14:paraId="60815C3C"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rsidRPr="007F4CC8">
              <w:t>h</w:t>
            </w:r>
          </w:p>
        </w:tc>
        <w:tc>
          <w:tcPr>
            <w:tcW w:w="7655" w:type="dxa"/>
          </w:tcPr>
          <w:p w14:paraId="15FFC6FC"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2 years ≤ 5 years – of which accumulated negative changes</w:t>
            </w:r>
          </w:p>
          <w:p w14:paraId="10817463"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rsidRPr="007F4CC8">
              <w:t>i</w:t>
            </w:r>
          </w:p>
        </w:tc>
        <w:tc>
          <w:tcPr>
            <w:tcW w:w="7655" w:type="dxa"/>
          </w:tcPr>
          <w:p w14:paraId="6FAF1E48"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value at initial recognition</w:t>
            </w:r>
          </w:p>
          <w:p w14:paraId="2C29A93E"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rsidRPr="007F4CC8">
              <w:t>j</w:t>
            </w:r>
          </w:p>
        </w:tc>
        <w:tc>
          <w:tcPr>
            <w:tcW w:w="7655" w:type="dxa"/>
          </w:tcPr>
          <w:p w14:paraId="3747CA23"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accumulated negative changes</w:t>
            </w:r>
          </w:p>
          <w:p w14:paraId="582261C0"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rsidRPr="007F4CC8">
              <w:t>k</w:t>
            </w:r>
          </w:p>
        </w:tc>
        <w:tc>
          <w:tcPr>
            <w:tcW w:w="7655" w:type="dxa"/>
          </w:tcPr>
          <w:p w14:paraId="65F6DD4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value at initial recognition</w:t>
            </w:r>
          </w:p>
          <w:p w14:paraId="4A93077D" w14:textId="77777777" w:rsidR="00F5723F" w:rsidRPr="007F4CC8" w:rsidRDefault="00F5723F" w:rsidP="00D819DE">
            <w:pPr>
              <w:pStyle w:val="Institutionquisigne"/>
              <w:spacing w:before="0" w:after="120"/>
              <w:rPr>
                <w:b/>
                <w:i w:val="0"/>
              </w:rPr>
            </w:pPr>
            <w:r w:rsidRPr="007F4CC8">
              <w:rPr>
                <w:i w:val="0"/>
              </w:rPr>
              <w:t xml:space="preserve">Initial value for collateral obtained by taking possession that is classified as non-current assets held for sale shall be disclosed. If this classification is not </w:t>
            </w:r>
            <w:r w:rsidRPr="007F4CC8">
              <w:rPr>
                <w:i w:val="0"/>
              </w:rPr>
              <w:lastRenderedPageBreak/>
              <w:t>relevant in accordance with the accounting framework applicable to the institution, this information shall not be provided.</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rsidRPr="007F4CC8">
              <w:lastRenderedPageBreak/>
              <w:t>l</w:t>
            </w:r>
          </w:p>
        </w:tc>
        <w:tc>
          <w:tcPr>
            <w:tcW w:w="7655" w:type="dxa"/>
          </w:tcPr>
          <w:p w14:paraId="3051778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accumulated negative changes</w:t>
            </w:r>
          </w:p>
          <w:p w14:paraId="406288B9" w14:textId="77777777" w:rsidR="00F5723F" w:rsidRPr="007F4CC8" w:rsidRDefault="00F5723F" w:rsidP="00D819DE">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717F50A3"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77777777" w:rsidR="003C7180" w:rsidRPr="003C7180" w:rsidRDefault="003C7180" w:rsidP="003C7180">
      <w:pPr>
        <w:pStyle w:val="FootnoteText"/>
      </w:pPr>
      <w:r>
        <w:rPr>
          <w:rStyle w:val="FootnoteReference"/>
        </w:rPr>
        <w:footnoteRef/>
      </w:r>
      <w:r>
        <w:t xml:space="preserve"> </w:t>
      </w:r>
      <w:r>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Pr>
          <w:color w:val="444444"/>
          <w:lang w:eastAsia="en-GB"/>
        </w:rPr>
        <w:t>(</w:t>
      </w:r>
      <w:hyperlink r:id="rId1" w:history="1">
        <w:r>
          <w:rPr>
            <w:rStyle w:val="Hyperlink"/>
            <w:color w:val="800080"/>
            <w:lang w:eastAsia="en-GB"/>
          </w:rPr>
          <w:t>OJ L 176, 27.6.2013, p. 1</w:t>
        </w:r>
      </w:hyperlink>
      <w:r>
        <w:rPr>
          <w:color w:val="800080"/>
          <w:u w:val="single"/>
          <w:lang w:eastAsia="en-GB"/>
        </w:rPr>
        <w:t xml:space="preserve">; </w:t>
      </w:r>
      <w:hyperlink r:id="rId2" w:history="1">
        <w:r>
          <w:rPr>
            <w:rStyle w:val="Hyperlink"/>
          </w:rPr>
          <w:t>Regulation - EU - 2024/1623 - EN - EUR-Lex (europa.eu)</w:t>
        </w:r>
      </w:hyperlink>
      <w:r>
        <w:rPr>
          <w:color w:val="444444"/>
          <w:lang w:eastAsia="en-GB"/>
        </w:rPr>
        <w:t>)</w:t>
      </w:r>
      <w:r>
        <w:rPr>
          <w:lang w:eastAsia="en-GB"/>
        </w:rPr>
        <w:t>.</w:t>
      </w:r>
    </w:p>
  </w:footnote>
  <w:footnote w:id="2">
    <w:p w14:paraId="6AEF5B81"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3" w:history="1">
        <w:r w:rsidRPr="00222AAB">
          <w:rPr>
            <w:rStyle w:val="Hyperlink"/>
            <w:rFonts w:cstheme="minorHAnsi"/>
          </w:rPr>
          <w:t>OJ L 176, 27.6.2013, p. 1</w:t>
        </w:r>
      </w:hyperlink>
      <w:r w:rsidRPr="00BB5993">
        <w:rPr>
          <w:rFonts w:cstheme="minorHAnsi"/>
        </w:rPr>
        <w:t>).</w:t>
      </w:r>
    </w:p>
  </w:footnote>
  <w:footnote w:id="3">
    <w:p w14:paraId="7B96499D" w14:textId="77777777" w:rsidR="00F5723F" w:rsidRPr="00222AAB" w:rsidDel="00FD263A" w:rsidRDefault="00F5723F" w:rsidP="00F5723F">
      <w:pPr>
        <w:pStyle w:val="FootnoteText"/>
        <w:rPr>
          <w:del w:id="16" w:author="Author"/>
          <w:rFonts w:cstheme="minorHAnsi"/>
        </w:rPr>
      </w:pPr>
      <w:del w:id="17" w:author="Author">
        <w:r w:rsidRPr="00346640" w:rsidDel="00FD263A">
          <w:rPr>
            <w:rStyle w:val="FootnoteReference"/>
            <w:rFonts w:cstheme="minorHAnsi"/>
            <w:sz w:val="18"/>
          </w:rPr>
          <w:footnoteRef/>
        </w:r>
        <w:r w:rsidRPr="00BB5993" w:rsidDel="00FD263A">
          <w:rPr>
            <w:rFonts w:cstheme="minorHAnsi"/>
          </w:rPr>
          <w:delText xml:space="preserve"> </w:delText>
        </w:r>
        <w:r w:rsidDel="00FD263A">
          <w:rPr>
            <w:rFonts w:cstheme="minorHAnsi"/>
          </w:rPr>
          <w:tab/>
        </w:r>
        <w:r w:rsidRPr="00222AAB" w:rsidDel="00FD263A">
          <w:rPr>
            <w:rFonts w:cstheme="minorHAnsi"/>
          </w:rPr>
          <w:delText>COMMISSION IMPLEMENTING REGULATION (EU) No 680/2014 of 16 April 2014 laying down implementing technical standards with regard to supervisory reporting of institutions according to Regulation (EU) No 575/2013 of the European Parliament and of the Council (OJ 191, 28.6.2014, p. 1).</w:delText>
        </w:r>
      </w:del>
    </w:p>
  </w:footnote>
  <w:footnote w:id="4">
    <w:p w14:paraId="4F92FFA6"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 xml:space="preserve">e sheet of the monetary financial institutions </w:t>
      </w:r>
      <w:proofErr w:type="gramStart"/>
      <w:r w:rsidRPr="00222AAB">
        <w:rPr>
          <w:rFonts w:cstheme="minorHAnsi"/>
        </w:rPr>
        <w:t>sector  (</w:t>
      </w:r>
      <w:proofErr w:type="gramEnd"/>
      <w:r w:rsidRPr="00222AAB">
        <w:rPr>
          <w:rFonts w:cstheme="minorHAnsi"/>
        </w:rPr>
        <w:t>ECB/2013/33) (OJ L 297, 7.11.2013, p. 1).</w:t>
      </w:r>
    </w:p>
  </w:footnote>
  <w:footnote w:id="5">
    <w:p w14:paraId="556667A2" w14:textId="77777777" w:rsidR="00F5723F" w:rsidRPr="00BB5993" w:rsidRDefault="00F5723F" w:rsidP="00F5723F">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6">
    <w:p w14:paraId="5BD4D62D" w14:textId="77777777" w:rsidR="0016124B" w:rsidRPr="00AA4A9F" w:rsidRDefault="0016124B" w:rsidP="0016124B">
      <w:pPr>
        <w:rPr>
          <w:ins w:id="270" w:author="Author"/>
          <w:rFonts w:ascii="Times New Roman" w:hAnsi="Times New Roman" w:cs="Times New Roman"/>
        </w:rPr>
      </w:pPr>
      <w:ins w:id="271" w:author="Author">
        <w:r w:rsidRPr="00AA4A9F">
          <w:rPr>
            <w:rStyle w:val="FootnoteReference"/>
            <w:rFonts w:ascii="Times New Roman" w:hAnsi="Times New Roman" w:cs="Times New Roman"/>
          </w:rPr>
          <w:footnoteRef/>
        </w:r>
        <w:r w:rsidRPr="00AA4A9F">
          <w:rPr>
            <w:rFonts w:ascii="Times New Roman" w:hAnsi="Times New Roman" w:cs="Times New Roman"/>
          </w:rPr>
          <w:t xml:space="preserve"> Commission Delegated Regulation (EU) 2023/137 of 10 October 2022 amending Regulation (EC) No 1893/2006 of the European Parliament and of the Council establishing the statistical classification of economic activities NACE Revision 2 (OJ L 19, 20.1.2023, p. 5).</w:t>
        </w:r>
      </w:ins>
    </w:p>
    <w:p w14:paraId="646F310E" w14:textId="0F295298" w:rsidR="0016124B" w:rsidRPr="00AA4A9F" w:rsidRDefault="0016124B">
      <w:pPr>
        <w:pStyle w:val="FootnoteText"/>
        <w:rPr>
          <w:lang w:val="en-GB"/>
        </w:rPr>
      </w:pPr>
    </w:p>
  </w:footnote>
  <w:footnote w:id="7">
    <w:p w14:paraId="54A29402"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0D6C27"/>
    <w:rsid w:val="00134521"/>
    <w:rsid w:val="0016124B"/>
    <w:rsid w:val="001D1B3B"/>
    <w:rsid w:val="00205F17"/>
    <w:rsid w:val="00216093"/>
    <w:rsid w:val="002363C8"/>
    <w:rsid w:val="002D49C7"/>
    <w:rsid w:val="00337F37"/>
    <w:rsid w:val="003C7180"/>
    <w:rsid w:val="003E6933"/>
    <w:rsid w:val="004017D5"/>
    <w:rsid w:val="004E3F4D"/>
    <w:rsid w:val="005F5E08"/>
    <w:rsid w:val="007E5D3D"/>
    <w:rsid w:val="0090750A"/>
    <w:rsid w:val="0098126E"/>
    <w:rsid w:val="00A257C4"/>
    <w:rsid w:val="00AA4A9F"/>
    <w:rsid w:val="00B502D2"/>
    <w:rsid w:val="00B753F1"/>
    <w:rsid w:val="00BE49C3"/>
    <w:rsid w:val="00DB140C"/>
    <w:rsid w:val="00EC196A"/>
    <w:rsid w:val="00F13FED"/>
    <w:rsid w:val="00F5723F"/>
    <w:rsid w:val="00FD263A"/>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n-U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qFormat/>
    <w:rsid w:val="00F5723F"/>
    <w:pPr>
      <w:spacing w:before="240" w:after="120" w:line="276" w:lineRule="auto"/>
      <w:jc w:val="both"/>
    </w:pPr>
    <w:rPr>
      <w:rFonts w:eastAsiaTheme="minorEastAsia"/>
      <w:szCs w:val="24"/>
      <w:lang w:val="en-US"/>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5723F"/>
    <w:pPr>
      <w:numPr>
        <w:numId w:val="5"/>
      </w:numPr>
      <w:spacing w:after="0" w:line="240" w:lineRule="auto"/>
    </w:pPr>
    <w:rPr>
      <w:rFonts w:eastAsiaTheme="minorEastAsia"/>
      <w:lang w:val="en-US"/>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n-US"/>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n-GB"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fr-FR"/>
    </w:rPr>
  </w:style>
  <w:style w:type="paragraph" w:customStyle="1" w:styleId="CM31">
    <w:name w:val="CM3+1"/>
    <w:basedOn w:val="Default"/>
    <w:next w:val="Default"/>
    <w:uiPriority w:val="99"/>
    <w:rsid w:val="00F5723F"/>
    <w:rPr>
      <w:rFonts w:ascii="EUAlbertina" w:eastAsiaTheme="minorEastAsia" w:hAnsi="EUAlbertina" w:cstheme="minorBidi"/>
      <w:color w:val="auto"/>
      <w:lang w:val="fr-FR"/>
    </w:rPr>
  </w:style>
  <w:style w:type="paragraph" w:customStyle="1" w:styleId="CM13">
    <w:name w:val="CM1+3"/>
    <w:basedOn w:val="Default"/>
    <w:next w:val="Default"/>
    <w:uiPriority w:val="99"/>
    <w:rsid w:val="00F5723F"/>
    <w:rPr>
      <w:rFonts w:ascii="EUAlbertina" w:eastAsiaTheme="minorEastAsia" w:hAnsi="EUAlbertina" w:cstheme="minorBidi"/>
      <w:color w:val="auto"/>
      <w:lang w:val="fr-FR"/>
    </w:rPr>
  </w:style>
  <w:style w:type="paragraph" w:customStyle="1" w:styleId="CM33">
    <w:name w:val="CM3+3"/>
    <w:basedOn w:val="Default"/>
    <w:next w:val="Default"/>
    <w:uiPriority w:val="99"/>
    <w:rsid w:val="00F5723F"/>
    <w:rPr>
      <w:rFonts w:ascii="EUAlbertina" w:eastAsiaTheme="minorEastAsia" w:hAnsi="EUAlbertina" w:cstheme="minorBidi"/>
      <w:color w:val="auto"/>
      <w:lang w:val="fr-FR"/>
    </w:rPr>
  </w:style>
  <w:style w:type="paragraph" w:styleId="Revision">
    <w:name w:val="Revision"/>
    <w:hidden/>
    <w:uiPriority w:val="99"/>
    <w:semiHidden/>
    <w:rsid w:val="00F5723F"/>
    <w:pPr>
      <w:spacing w:after="0" w:line="240" w:lineRule="auto"/>
    </w:pPr>
    <w:rPr>
      <w:rFonts w:eastAsiaTheme="minorEastAsia"/>
      <w:szCs w:val="24"/>
      <w:lang w:val="en-US"/>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n-US"/>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n-U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9379</Words>
  <Characters>53465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2025-05-21T12:42:00Z</dcterms:created>
  <dcterms:modified xsi:type="dcterms:W3CDTF">2025-05-21T12:42:00Z</dcterms:modified>
</cp:coreProperties>
</file>